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651149C" w:rsidR="00EB3EE8" w:rsidRPr="0071366D" w:rsidRDefault="005A36AA" w:rsidP="005A36AA">
      <w:pPr>
        <w:jc w:val="both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>Komponent 9 – Osobitné zmluvné ustanovenia vyplývajúce z čl. 6 Zmluvy o PPM, z ktorých vyplývajú pre Prijímateľa povinnosti vo vzťahu k Vykonávateľovi</w:t>
      </w:r>
    </w:p>
    <w:p w14:paraId="0C38DE69" w14:textId="71AB9448" w:rsidR="00EA48C9" w:rsidRPr="00C26EE8" w:rsidRDefault="00EA48C9" w:rsidP="00C26EE8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</w:t>
      </w:r>
      <w:r w:rsidR="00F33D8E">
        <w:rPr>
          <w:b/>
          <w:color w:val="8496B0" w:themeColor="text2" w:themeTint="99"/>
        </w:rPr>
        <w:t>ie</w:t>
      </w:r>
      <w:r w:rsidRPr="0071366D">
        <w:rPr>
          <w:b/>
          <w:color w:val="8496B0" w:themeColor="text2" w:themeTint="99"/>
        </w:rPr>
        <w:t xml:space="preserve">v </w:t>
      </w:r>
      <w:r w:rsidR="008B1E7E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09I01-03-V01</w:t>
      </w:r>
      <w:r w:rsidR="00F33D8E">
        <w:rPr>
          <w:b/>
          <w:color w:val="8496B0" w:themeColor="text2" w:themeTint="99"/>
        </w:rPr>
        <w:t xml:space="preserve"> a </w:t>
      </w:r>
      <w:r w:rsidR="008B1E7E" w:rsidRPr="008B1E7E">
        <w:rPr>
          <w:b/>
          <w:color w:val="8496B0" w:themeColor="text2" w:themeTint="99"/>
        </w:rPr>
        <w:t>09I01-03-V07</w:t>
      </w:r>
      <w:r w:rsidR="00C26EE8">
        <w:rPr>
          <w:b/>
          <w:color w:val="8496B0" w:themeColor="text2" w:themeTint="99"/>
        </w:rPr>
        <w:t xml:space="preserve"> </w:t>
      </w:r>
    </w:p>
    <w:p w14:paraId="7CB9098E" w14:textId="31E5277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experta nepokračovať vo financovaní Projektu vyplývajúceho z 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podľa článku 6 odsek 6.6 Zmluvy o poskytnutí prostriedkov mechanizmu, t. j. </w:t>
      </w:r>
      <w:r w:rsidR="00783A63">
        <w:rPr>
          <w:rFonts w:cstheme="minorHAnsi"/>
        </w:rPr>
        <w:t xml:space="preserve">je </w:t>
      </w:r>
      <w:r w:rsidRPr="0071366D">
        <w:rPr>
          <w:rFonts w:cstheme="minorHAnsi"/>
        </w:rPr>
        <w:t>potrebné, aby mal Vykonávateľ z výsledku priebežného (</w:t>
      </w:r>
      <w:proofErr w:type="spellStart"/>
      <w:r w:rsidRPr="0071366D">
        <w:rPr>
          <w:rFonts w:cstheme="minorHAnsi"/>
        </w:rPr>
        <w:t>midterm</w:t>
      </w:r>
      <w:proofErr w:type="spellEnd"/>
      <w:r w:rsidRPr="0071366D">
        <w:rPr>
          <w:rFonts w:cstheme="minorHAnsi"/>
        </w:rPr>
        <w:t>) hodnotenia za preukázané, že je možné vo financovaní Projektu pokračovať.</w:t>
      </w:r>
    </w:p>
    <w:p w14:paraId="61B07B41" w14:textId="43BA61A0" w:rsidR="00EA48C9" w:rsidRPr="0071366D" w:rsidRDefault="00EA48C9" w:rsidP="00EA48C9">
      <w:pPr>
        <w:spacing w:after="0"/>
        <w:jc w:val="both"/>
      </w:pPr>
      <w:r w:rsidRPr="0071366D">
        <w:t xml:space="preserve">V súlade s článkom 6.5 Zmluvy o PPM je </w:t>
      </w:r>
      <w:r w:rsidRPr="0071366D">
        <w:rPr>
          <w:b/>
        </w:rPr>
        <w:t xml:space="preserve">Prijímateľ povinný </w:t>
      </w:r>
      <w:r w:rsidRPr="0071366D">
        <w:t>a zároveň sa zaväzuje:</w:t>
      </w:r>
    </w:p>
    <w:p w14:paraId="4A755164" w14:textId="58DAD801" w:rsidR="00EA48C9" w:rsidRPr="0071366D" w:rsidRDefault="00EA48C9" w:rsidP="00EA48C9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cstheme="minorHAnsi"/>
        </w:rPr>
      </w:pPr>
      <w:r w:rsidRPr="0071366D">
        <w:rPr>
          <w:rFonts w:cstheme="minorHAnsi"/>
        </w:rPr>
        <w:t xml:space="preserve">v súlade s </w:t>
      </w:r>
      <w:r w:rsidR="00783A63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najneskôr k </w:t>
      </w:r>
      <w:r w:rsidR="00783A63">
        <w:rPr>
          <w:rFonts w:cstheme="minorHAnsi"/>
          <w:b/>
        </w:rPr>
        <w:t>U</w:t>
      </w:r>
      <w:r w:rsidRPr="0071366D">
        <w:rPr>
          <w:rFonts w:cstheme="minorHAnsi"/>
          <w:b/>
        </w:rPr>
        <w:t>končeniu vecnej realizácie Projektu</w:t>
      </w:r>
      <w:r w:rsidRPr="0071366D">
        <w:rPr>
          <w:rFonts w:cstheme="minorHAnsi"/>
        </w:rPr>
        <w:t xml:space="preserve"> dosiahnuť </w:t>
      </w:r>
      <w:r w:rsidR="00783A63">
        <w:rPr>
          <w:rFonts w:cstheme="minorHAnsi"/>
          <w:b/>
        </w:rPr>
        <w:t>V</w:t>
      </w:r>
      <w:r w:rsidRPr="0071366D">
        <w:rPr>
          <w:rFonts w:cstheme="minorHAnsi"/>
          <w:b/>
        </w:rPr>
        <w:t>ýstupy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podľa Prílohy č. 3 </w:t>
      </w:r>
      <w:r w:rsidRPr="0071366D">
        <w:rPr>
          <w:rFonts w:cstheme="minorHAnsi"/>
          <w:b/>
        </w:rPr>
        <w:t xml:space="preserve">Zmluvy o PPM </w:t>
      </w:r>
      <w:r w:rsidRPr="0071366D">
        <w:rPr>
          <w:rFonts w:cstheme="minorHAnsi"/>
        </w:rPr>
        <w:t>vychádzajúce z </w:t>
      </w:r>
      <w:r w:rsidRPr="0071366D">
        <w:rPr>
          <w:rFonts w:cstheme="minorHAnsi"/>
          <w:b/>
        </w:rPr>
        <w:t>Kladne posúdenej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žiadosti o</w:t>
      </w:r>
      <w:r w:rsidRPr="0071366D">
        <w:rPr>
          <w:rFonts w:cstheme="minorHAnsi"/>
        </w:rPr>
        <w:t> </w:t>
      </w: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 vyvinúť maximálne úsilie na dosiahnutie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 Projektu</w:t>
      </w:r>
      <w:r w:rsidRPr="0071366D">
        <w:rPr>
          <w:rFonts w:cstheme="minorHAnsi"/>
        </w:rPr>
        <w:t>,</w:t>
      </w:r>
    </w:p>
    <w:p w14:paraId="11C04EEF" w14:textId="5E9D7847" w:rsidR="00EA48C9" w:rsidRPr="00B229DB" w:rsidRDefault="00EA48C9" w:rsidP="00EA48C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71366D">
        <w:rPr>
          <w:b/>
        </w:rPr>
        <w:t>počas Realizácie Projektu zniesť výkon 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>) hodnotenia zabezpečeného Vykonávateľom</w:t>
      </w:r>
      <w:r w:rsidRPr="0071366D">
        <w:t xml:space="preserve"> zameraného na posúdenie dosahovania míľnikov (</w:t>
      </w:r>
      <w:proofErr w:type="spellStart"/>
      <w:r w:rsidRPr="0071366D">
        <w:t>milestones</w:t>
      </w:r>
      <w:proofErr w:type="spellEnd"/>
      <w:r w:rsidRPr="0071366D">
        <w:t xml:space="preserve">) a </w:t>
      </w:r>
      <w:r w:rsidR="00B229DB">
        <w:t>V</w:t>
      </w:r>
      <w:r w:rsidRPr="0071366D">
        <w:t>ýstupov Projektu (</w:t>
      </w:r>
      <w:proofErr w:type="spellStart"/>
      <w:r w:rsidRPr="0071366D">
        <w:t>Deliverables</w:t>
      </w:r>
      <w:proofErr w:type="spellEnd"/>
      <w:r w:rsidRPr="0071366D">
        <w:t xml:space="preserve">) v súlade s </w:t>
      </w:r>
      <w:r w:rsidRPr="0071366D">
        <w:rPr>
          <w:b/>
        </w:rPr>
        <w:t>Výzvou a zároveň poskytnúť Vykonávateľovi všetku potrebnú súčinnosť pri výkone tohto hodnotenia</w:t>
      </w:r>
      <w:r w:rsidRPr="0071366D">
        <w:t xml:space="preserve"> a v súvislosti s ním. </w:t>
      </w:r>
    </w:p>
    <w:p w14:paraId="7362FE0A" w14:textId="77777777" w:rsidR="00B229DB" w:rsidRDefault="00B229DB" w:rsidP="00EA48C9">
      <w:pPr>
        <w:ind w:left="284"/>
        <w:jc w:val="both"/>
      </w:pPr>
    </w:p>
    <w:p w14:paraId="19A0E5FE" w14:textId="5A1C146F" w:rsidR="00EA48C9" w:rsidRPr="0071366D" w:rsidRDefault="00EA48C9" w:rsidP="00B229DB">
      <w:pPr>
        <w:jc w:val="both"/>
      </w:pPr>
      <w:r w:rsidRPr="0071366D">
        <w:t xml:space="preserve">Priebežné hodnotenie projektu vykoná expert vybraný Vykonávateľom, a to v polovici doby </w:t>
      </w:r>
      <w:r w:rsidR="00B229DB">
        <w:t>R</w:t>
      </w:r>
      <w:r w:rsidRPr="0071366D">
        <w:t>ealizácie projektu</w:t>
      </w:r>
      <w:r w:rsidRPr="00B229DB">
        <w:rPr>
          <w:vertAlign w:val="superscript"/>
        </w:rPr>
        <w:footnoteReference w:id="1"/>
      </w:r>
      <w:r w:rsidRPr="0071366D">
        <w:t>.</w:t>
      </w:r>
    </w:p>
    <w:p w14:paraId="4CA3F978" w14:textId="6718E5CD" w:rsidR="00EA48C9" w:rsidRPr="0071366D" w:rsidRDefault="00EA48C9" w:rsidP="00EA48C9">
      <w:pPr>
        <w:jc w:val="both"/>
        <w:rPr>
          <w:rFonts w:cstheme="minorHAnsi"/>
        </w:rPr>
      </w:pPr>
      <w:r w:rsidRPr="0071366D">
        <w:rPr>
          <w:rFonts w:cstheme="minorHAnsi"/>
        </w:rPr>
        <w:t xml:space="preserve">Porušenie povinností podľa článku 6.5 Zmluvy o PPM oprávňuje </w:t>
      </w:r>
      <w:r w:rsidRPr="0071366D">
        <w:rPr>
          <w:rFonts w:cstheme="minorHAnsi"/>
          <w:b/>
        </w:rPr>
        <w:t>Vykonávateľa</w:t>
      </w:r>
      <w:r w:rsidRPr="0071366D">
        <w:rPr>
          <w:rFonts w:cstheme="minorHAnsi"/>
        </w:rPr>
        <w:t xml:space="preserve"> na vypovedanie </w:t>
      </w:r>
      <w:r w:rsidRPr="0071366D">
        <w:rPr>
          <w:rFonts w:cstheme="minorHAnsi"/>
          <w:b/>
        </w:rPr>
        <w:t xml:space="preserve">Zmluvy </w:t>
      </w:r>
      <w:r w:rsidRPr="0071366D">
        <w:rPr>
          <w:rFonts w:cstheme="minorHAnsi"/>
        </w:rPr>
        <w:t xml:space="preserve">v zmysle čl.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9A65346" w14:textId="77777777" w:rsidR="00EA48C9" w:rsidRPr="0071366D" w:rsidRDefault="00EA48C9" w:rsidP="00EA48C9">
      <w:pPr>
        <w:ind w:left="360"/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0CD586BD" w14:textId="08FD7806" w:rsidR="00EA48C9" w:rsidRPr="0071366D" w:rsidRDefault="00EA48C9" w:rsidP="00EA48C9">
      <w:pPr>
        <w:jc w:val="both"/>
      </w:pPr>
      <w:r w:rsidRPr="0071366D">
        <w:t xml:space="preserve">Prijímateľ je povinný bezodkladne po uplynutí polovice </w:t>
      </w:r>
      <w:r w:rsidR="00B229DB">
        <w:t>O</w:t>
      </w:r>
      <w:r w:rsidRPr="0071366D">
        <w:t xml:space="preserve">bdobia realizácie </w:t>
      </w:r>
      <w:r w:rsidR="00B229DB">
        <w:t>P</w:t>
      </w:r>
      <w:r w:rsidR="00B229DB" w:rsidRPr="0071366D">
        <w:t xml:space="preserve">rojektu </w:t>
      </w:r>
      <w:r w:rsidRPr="0071366D">
        <w:t xml:space="preserve">zaslať Vykonávateľovi </w:t>
      </w:r>
      <w:r w:rsidR="00634C35">
        <w:t>H</w:t>
      </w:r>
      <w:r w:rsidRPr="0071366D">
        <w:t xml:space="preserve">lásenie o stave implementácie </w:t>
      </w:r>
      <w:r w:rsidR="00B229DB">
        <w:t>P</w:t>
      </w:r>
      <w:r w:rsidRPr="0071366D">
        <w:t>rojektu a dosahovaní míľnikov (</w:t>
      </w:r>
      <w:proofErr w:type="spellStart"/>
      <w:r w:rsidRPr="0071366D">
        <w:t>milestones</w:t>
      </w:r>
      <w:proofErr w:type="spellEnd"/>
      <w:r w:rsidRPr="0071366D">
        <w:t xml:space="preserve">) a </w:t>
      </w:r>
      <w:r w:rsidR="00B229DB">
        <w:t>V</w:t>
      </w:r>
      <w:r w:rsidRPr="0071366D">
        <w:t>ýstupov Projektu (</w:t>
      </w:r>
      <w:proofErr w:type="spellStart"/>
      <w:r w:rsidRPr="0071366D">
        <w:t>Deliverables</w:t>
      </w:r>
      <w:proofErr w:type="spellEnd"/>
      <w:r w:rsidRPr="0071366D">
        <w:t xml:space="preserve">) (resp. bezodkladne po schválení/akceptovaní žiadosti o zmenu v zmysle čl. 10 VZP, v spojení s ktorou má dôjsť k úprave/zmene harmonogramu </w:t>
      </w:r>
      <w:r w:rsidR="00B229DB">
        <w:t>P</w:t>
      </w:r>
      <w:r w:rsidRPr="0071366D">
        <w:t>rojektu, ak je táto zmena relevantná) na formulári určenom Vykonávateľom</w:t>
      </w:r>
      <w:r w:rsidRPr="0071366D">
        <w:rPr>
          <w:rStyle w:val="Odkaznapoznmkupodiarou"/>
        </w:rPr>
        <w:footnoteReference w:id="2"/>
      </w:r>
      <w:r w:rsidR="00634C35">
        <w:t xml:space="preserve"> (príloha č. 12a príručky pre výzvu </w:t>
      </w:r>
      <w:r w:rsidR="00634C35" w:rsidRPr="00634C35">
        <w:t>s kódom 09I01-03-V01 a príloha č. 12b príručky pre výzvu s kódom 09I01-03-V07)</w:t>
      </w:r>
      <w:r w:rsidRPr="0071366D">
        <w:t xml:space="preserve">. </w:t>
      </w:r>
    </w:p>
    <w:p w14:paraId="769EC01F" w14:textId="32B90E6F" w:rsidR="00EA48C9" w:rsidRPr="0071366D" w:rsidRDefault="00EA48C9" w:rsidP="00EA48C9">
      <w:pPr>
        <w:jc w:val="both"/>
      </w:pPr>
      <w:r w:rsidRPr="0071366D">
        <w:t>Prijímateľ sa tiež zaväzuje prijať opatrenia v súlade s výsledkami/odporučeniami priebežného (</w:t>
      </w:r>
      <w:proofErr w:type="spellStart"/>
      <w:r w:rsidRPr="0071366D">
        <w:t>midterm</w:t>
      </w:r>
      <w:proofErr w:type="spellEnd"/>
      <w:r w:rsidRPr="0071366D">
        <w:t xml:space="preserve">) hodnotenia, informovať o nich Vykonávateľa a s ich zohľadnením zabezpečiť </w:t>
      </w:r>
      <w:r w:rsidR="00B229DB">
        <w:t>R</w:t>
      </w:r>
      <w:r w:rsidRPr="0071366D">
        <w:t xml:space="preserve">iadnu realizáciu </w:t>
      </w:r>
      <w:r w:rsidR="00B229DB">
        <w:t>P</w:t>
      </w:r>
      <w:r w:rsidRPr="0071366D">
        <w:t>rojektu.</w:t>
      </w:r>
    </w:p>
    <w:p w14:paraId="433D5FB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248D0203" w14:textId="006B9371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neodporučí </w:t>
      </w:r>
      <w:r w:rsidRPr="0071366D">
        <w:rPr>
          <w:rFonts w:cstheme="minorHAnsi"/>
        </w:rPr>
        <w:t xml:space="preserve">pokračovať vo financovaní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rojektu, Vykonávateľ</w:t>
      </w:r>
      <w:r w:rsidRPr="0071366D">
        <w:rPr>
          <w:rFonts w:cstheme="minorHAnsi"/>
        </w:rPr>
        <w:t>:</w:t>
      </w:r>
    </w:p>
    <w:p w14:paraId="5092F87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3152E31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53DEDED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experta, </w:t>
      </w:r>
    </w:p>
    <w:p w14:paraId="2817D71E" w14:textId="3A0404BB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35A45AC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7D3BB665" w14:textId="7EB280C5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alebo</w:t>
      </w:r>
      <w:r w:rsidR="00B12D37">
        <w:rPr>
          <w:rFonts w:cstheme="minorHAnsi"/>
        </w:rPr>
        <w:t xml:space="preserve"> po</w:t>
      </w:r>
      <w:r w:rsidRPr="0071366D">
        <w:rPr>
          <w:rFonts w:cstheme="minorHAnsi"/>
        </w:rPr>
        <w:t xml:space="preserve"> inom </w:t>
      </w:r>
      <w:r w:rsidRPr="0071366D">
        <w:rPr>
          <w:rFonts w:cstheme="minorHAnsi"/>
        </w:rPr>
        <w:tab/>
        <w:t>termíne v ňom určenom,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76D137AD" w14:textId="29E51FFF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B12D37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a 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v súlade s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a zároveň poskytnúť </w:t>
      </w:r>
      <w:r w:rsidRPr="0071366D">
        <w:rPr>
          <w:rFonts w:cstheme="minorHAnsi"/>
          <w:b/>
        </w:rPr>
        <w:t>Vykonávateľovi</w:t>
      </w:r>
      <w:r w:rsidRPr="0071366D">
        <w:rPr>
          <w:rFonts w:cstheme="minorHAnsi"/>
        </w:rPr>
        <w:t xml:space="preserve"> všetku súčinnosť pri výkone tohto hodnotenia a v súvislosti s ním.</w:t>
      </w:r>
    </w:p>
    <w:p w14:paraId="5351D2C5" w14:textId="620178C9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Výstupy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musia byť dosiahnuté najneskôr k termínu </w:t>
      </w:r>
      <w:r w:rsidR="00B12D37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končenia vecnej realizácie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, 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 xml:space="preserve">Mechanizmus pre vrátenie Prostriedkov mechanizmu </w:t>
      </w:r>
      <w:r w:rsidRPr="00B12D37">
        <w:rPr>
          <w:rFonts w:cstheme="minorHAnsi"/>
        </w:rPr>
        <w:t>uvedený</w:t>
      </w:r>
      <w:r w:rsidRPr="0071366D">
        <w:rPr>
          <w:rFonts w:cstheme="minorHAnsi"/>
        </w:rPr>
        <w:t xml:space="preserve"> nižšie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050FB134" w14:textId="6D83AE9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 xml:space="preserve">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</w:p>
    <w:p w14:paraId="460DBF0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8655C29" w14:textId="573D5D8F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dôležitosť jednotlivých nedosiahnutých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pre </w:t>
      </w:r>
      <w:r w:rsidRPr="0071366D">
        <w:rPr>
          <w:rFonts w:cstheme="minorHAnsi"/>
          <w:b/>
        </w:rPr>
        <w:t>Projekt</w:t>
      </w:r>
      <w:r w:rsidRPr="0071366D">
        <w:rPr>
          <w:rFonts w:cstheme="minorHAnsi"/>
        </w:rPr>
        <w:t xml:space="preserve">, resp. dopad ich nedosiahnutia na </w:t>
      </w:r>
      <w:r w:rsidR="00B12D37">
        <w:rPr>
          <w:rFonts w:cstheme="minorHAnsi"/>
        </w:rPr>
        <w:t>Realizáciu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Projektu</w:t>
      </w:r>
      <w:r w:rsidRPr="0071366D">
        <w:rPr>
          <w:rFonts w:cstheme="minorHAnsi"/>
        </w:rPr>
        <w:t xml:space="preserve"> ako celku a zrealizovanie/dosiahnutie/zabezpečenie</w:t>
      </w:r>
      <w:r w:rsidR="00E20654">
        <w:rPr>
          <w:rFonts w:cstheme="minorHAnsi"/>
        </w:rPr>
        <w:t xml:space="preserve"> </w:t>
      </w:r>
      <w:r w:rsidRPr="0071366D">
        <w:rPr>
          <w:rFonts w:cstheme="minorHAnsi"/>
          <w:b/>
        </w:rPr>
        <w:t>Predmetu Projektu</w:t>
      </w:r>
      <w:r w:rsidRPr="0071366D">
        <w:rPr>
          <w:rFonts w:cstheme="minorHAnsi"/>
        </w:rPr>
        <w:t>,</w:t>
      </w:r>
    </w:p>
    <w:p w14:paraId="038D5FB9" w14:textId="683B1CA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priťažujúce (napr. nezohľadnenie a/alebo nezrealizovanie opatrení vyplývajúcich z výsledku/odporúčaní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) 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),</w:t>
      </w:r>
      <w:r w:rsidRPr="0071366D">
        <w:rPr>
          <w:rFonts w:cstheme="minorHAnsi"/>
        </w:rPr>
        <w:t xml:space="preserve"> </w:t>
      </w:r>
    </w:p>
    <w:p w14:paraId="619DF2FA" w14:textId="4FC53833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 xml:space="preserve">) </w:t>
      </w:r>
      <w:r w:rsidRPr="0071366D">
        <w:rPr>
          <w:rFonts w:cstheme="minorHAnsi"/>
        </w:rPr>
        <w:t>mohlo dôjsť v dôsledku objektívnych príčin.</w:t>
      </w:r>
    </w:p>
    <w:p w14:paraId="037F588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7752377" w14:textId="77777777" w:rsidR="00EA48C9" w:rsidRPr="0071366D" w:rsidRDefault="00EA48C9" w:rsidP="00EA48C9">
      <w:pPr>
        <w:jc w:val="both"/>
        <w:rPr>
          <w:rFonts w:cstheme="minorHAnsi"/>
        </w:rPr>
      </w:pPr>
    </w:p>
    <w:p w14:paraId="73DE6AF0" w14:textId="02611904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r w:rsidR="00783A63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09I04-03-V01 a 09I05-03-V01</w:t>
      </w:r>
    </w:p>
    <w:p w14:paraId="36B969CE" w14:textId="25DB745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hodnotenia,</w:t>
      </w:r>
      <w:r w:rsidRPr="0071366D">
        <w:rPr>
          <w:rFonts w:cstheme="minorHAnsi"/>
        </w:rPr>
        <w:t xml:space="preserve"> </w:t>
      </w:r>
      <w:r w:rsidRPr="0071366D">
        <w:rPr>
          <w:b/>
        </w:rPr>
        <w:t xml:space="preserve">odborného stanoviska a/alebo </w:t>
      </w:r>
      <w:proofErr w:type="spellStart"/>
      <w:r w:rsidRPr="0071366D">
        <w:rPr>
          <w:b/>
        </w:rPr>
        <w:t>Reportingu</w:t>
      </w:r>
      <w:proofErr w:type="spellEnd"/>
      <w:r w:rsidRPr="0071366D">
        <w:rPr>
          <w:b/>
        </w:rPr>
        <w:t xml:space="preserve">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</w:t>
      </w:r>
      <w:proofErr w:type="spellStart"/>
      <w:r w:rsidRPr="0071366D">
        <w:rPr>
          <w:rFonts w:cstheme="minorHAnsi"/>
        </w:rPr>
        <w:t>midterm</w:t>
      </w:r>
      <w:proofErr w:type="spellEnd"/>
      <w:r w:rsidRPr="0071366D">
        <w:rPr>
          <w:rFonts w:cstheme="minorHAnsi"/>
        </w:rPr>
        <w:t xml:space="preserve">) hodnotenia </w:t>
      </w:r>
      <w:r w:rsidRPr="0071366D">
        <w:t xml:space="preserve">a/alebo odborného stanoviska a/alebo </w:t>
      </w:r>
      <w:proofErr w:type="spellStart"/>
      <w:r w:rsidRPr="0071366D">
        <w:t>Reportingu</w:t>
      </w:r>
      <w:proofErr w:type="spellEnd"/>
      <w:r w:rsidRPr="0071366D">
        <w:rPr>
          <w:b/>
        </w:rPr>
        <w:t xml:space="preserve"> </w:t>
      </w:r>
      <w:r w:rsidRPr="0071366D">
        <w:rPr>
          <w:rFonts w:cstheme="minorHAnsi"/>
        </w:rPr>
        <w:t xml:space="preserve">za preukázané, že je možné </w:t>
      </w:r>
      <w:r w:rsidR="00F2275F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021CDDF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j) Zmluvy o PPM</w:t>
      </w:r>
      <w:r w:rsidRPr="0071366D">
        <w:rPr>
          <w:rFonts w:cstheme="minorHAnsi"/>
        </w:rPr>
        <w:t xml:space="preserve">: </w:t>
      </w:r>
      <w:r w:rsidRPr="0071366D">
        <w:t xml:space="preserve">dodržanie všetkých povinností a splnenie všetkých podmienok vyplývajúcich z </w:t>
      </w:r>
      <w:r w:rsidRPr="0071366D">
        <w:rPr>
          <w:b/>
        </w:rPr>
        <w:t>Rozhodnutia EK o pomoci</w:t>
      </w:r>
      <w:r w:rsidRPr="0071366D">
        <w:t xml:space="preserve"> a z </w:t>
      </w:r>
      <w:r w:rsidRPr="0071366D">
        <w:rPr>
          <w:b/>
        </w:rPr>
        <w:t xml:space="preserve">Dokumentácie notifikovaného projektu </w:t>
      </w:r>
      <w:r w:rsidRPr="0071366D">
        <w:t xml:space="preserve">uvedených v Prílohe č. 5 </w:t>
      </w:r>
      <w:r w:rsidRPr="0071366D">
        <w:rPr>
          <w:b/>
        </w:rPr>
        <w:t>Zmluvy o poskytnutí prostriedkov mechanizmu.</w:t>
      </w:r>
    </w:p>
    <w:p w14:paraId="287C8701" w14:textId="62E6EA4E" w:rsidR="00EA48C9" w:rsidRPr="0071366D" w:rsidRDefault="00EA48C9" w:rsidP="00EA48C9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4C53FA45" w14:textId="39777FBF" w:rsidR="00EA48C9" w:rsidRPr="0071366D" w:rsidRDefault="00EA48C9" w:rsidP="00CD3A55">
      <w:pPr>
        <w:pStyle w:val="Odsekzoznamu"/>
        <w:numPr>
          <w:ilvl w:val="0"/>
          <w:numId w:val="6"/>
        </w:numPr>
        <w:spacing w:line="240" w:lineRule="auto"/>
        <w:ind w:left="993" w:hanging="426"/>
        <w:jc w:val="both"/>
      </w:pPr>
      <w:r w:rsidRPr="0071366D">
        <w:lastRenderedPageBreak/>
        <w:t xml:space="preserve">riadne ukončiť realizáciu </w:t>
      </w:r>
      <w:r w:rsidRPr="0071366D">
        <w:rPr>
          <w:b/>
        </w:rPr>
        <w:t>IPCEI projektu</w:t>
      </w:r>
      <w:r w:rsidRPr="0071366D">
        <w:t xml:space="preserve"> v súlade s </w:t>
      </w:r>
      <w:r w:rsidRPr="0071366D">
        <w:rPr>
          <w:b/>
        </w:rPr>
        <w:t xml:space="preserve">Dokumentáciou notifikovaného projektu </w:t>
      </w:r>
      <w:r w:rsidRPr="0071366D">
        <w:t>bez</w:t>
      </w:r>
      <w:r w:rsidRPr="0071366D">
        <w:rPr>
          <w:b/>
        </w:rPr>
        <w:t xml:space="preserve"> </w:t>
      </w:r>
      <w:r w:rsidRPr="0071366D">
        <w:t xml:space="preserve">ohľadu na skutočnosť, či fáza prvého priemyselného nasadenia </w:t>
      </w:r>
      <w:r w:rsidRPr="0071366D">
        <w:rPr>
          <w:b/>
        </w:rPr>
        <w:t>IPCEI projektu</w:t>
      </w:r>
      <w:r w:rsidRPr="0071366D">
        <w:t xml:space="preserve"> je predmetom Kladne posúdenej žiadosti o prostriedky mechanizmu,</w:t>
      </w:r>
    </w:p>
    <w:p w14:paraId="4CB50FCB" w14:textId="77777777" w:rsidR="00EA48C9" w:rsidRPr="0071366D" w:rsidRDefault="00EA48C9" w:rsidP="00CD3A55">
      <w:pPr>
        <w:pStyle w:val="Odsekzoznamu"/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splniť všetky povinnosti a dodržať všetky podmienky </w:t>
      </w:r>
      <w:r w:rsidRPr="0071366D">
        <w:rPr>
          <w:b/>
        </w:rPr>
        <w:t>IPCEI projektu</w:t>
      </w:r>
      <w:r w:rsidRPr="0071366D">
        <w:t xml:space="preserve"> vyplývajúce z </w:t>
      </w:r>
      <w:r w:rsidRPr="0071366D">
        <w:rPr>
          <w:b/>
        </w:rPr>
        <w:t>Dokumentácie notifikovaného projektu</w:t>
      </w:r>
      <w:r w:rsidRPr="0071366D">
        <w:t>, z </w:t>
      </w:r>
      <w:r w:rsidRPr="0071366D">
        <w:rPr>
          <w:b/>
        </w:rPr>
        <w:t>IPCEI nariadenia</w:t>
      </w:r>
      <w:r w:rsidRPr="0071366D">
        <w:t xml:space="preserve">, ako aj z </w:t>
      </w:r>
      <w:r w:rsidRPr="0071366D">
        <w:rPr>
          <w:b/>
        </w:rPr>
        <w:t xml:space="preserve">Rozhodnutia EK o pomoci, </w:t>
      </w:r>
    </w:p>
    <w:p w14:paraId="592BB9B5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dosiahnutie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 Projektu</w:t>
      </w:r>
      <w:r w:rsidRPr="0071366D">
        <w:t>,</w:t>
      </w:r>
    </w:p>
    <w:p w14:paraId="7D804239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>zabezpečiť riadnu realizáciu</w:t>
      </w:r>
      <w:r w:rsidRPr="0071366D">
        <w:rPr>
          <w:b/>
        </w:rPr>
        <w:t xml:space="preserve"> IPCEI projektu </w:t>
      </w:r>
      <w:r w:rsidRPr="0071366D">
        <w:t>v súlade so </w:t>
      </w:r>
      <w:r w:rsidRPr="0071366D">
        <w:rPr>
          <w:b/>
        </w:rPr>
        <w:t>Zmluvou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mohli byť dosiahnuté najneskôr do doby, do ktorej bude </w:t>
      </w:r>
      <w:r w:rsidRPr="0071366D">
        <w:rPr>
          <w:b/>
        </w:rPr>
        <w:t>Prijímateľ</w:t>
      </w:r>
      <w:r w:rsidRPr="0071366D">
        <w:t xml:space="preserve"> povinný riadne ukončiť realizáciu fázy prvého priemyselného nasadenia, </w:t>
      </w:r>
    </w:p>
    <w:p w14:paraId="3C796D02" w14:textId="77777777" w:rsidR="00EA48C9" w:rsidRPr="0071366D" w:rsidRDefault="00EA48C9" w:rsidP="00CD3A55">
      <w:pPr>
        <w:pStyle w:val="Odsekzoznamu"/>
        <w:numPr>
          <w:ilvl w:val="0"/>
          <w:numId w:val="6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>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 xml:space="preserve">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</w:t>
      </w:r>
      <w:r w:rsidRPr="0071366D">
        <w:t xml:space="preserve"> a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boli (mohli byť) dosiahnuté najneskôr do ukončenia realizácie fázy prvého priemyselného nasadenia IPCEI projektu. Predmetom priebežného (</w:t>
      </w:r>
      <w:proofErr w:type="spellStart"/>
      <w:r w:rsidRPr="0071366D">
        <w:t>midterm</w:t>
      </w:r>
      <w:proofErr w:type="spellEnd"/>
      <w:r w:rsidRPr="0071366D">
        <w:t xml:space="preserve">)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 xml:space="preserve">.  Zároveň je </w:t>
      </w:r>
      <w:r w:rsidRPr="0071366D">
        <w:rPr>
          <w:b/>
        </w:rPr>
        <w:t>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>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1957B993" w14:textId="77777777" w:rsidR="00EA48C9" w:rsidRPr="0071366D" w:rsidRDefault="00EA48C9" w:rsidP="00EA48C9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5576F9B1" w14:textId="77777777" w:rsidR="00EA48C9" w:rsidRPr="0071366D" w:rsidRDefault="00EA48C9" w:rsidP="00EA48C9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5055EB78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i) informácií vyplývajúcich z </w:t>
      </w:r>
      <w:proofErr w:type="spellStart"/>
      <w:r w:rsidRPr="0071366D">
        <w:rPr>
          <w:b/>
        </w:rPr>
        <w:t>Reportingu</w:t>
      </w:r>
      <w:proofErr w:type="spellEnd"/>
      <w:r w:rsidRPr="0071366D">
        <w:t xml:space="preserve">, </w:t>
      </w:r>
    </w:p>
    <w:p w14:paraId="0B373137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ii) správ a informácií, ktoré je podľa článku 5 odsek 8 </w:t>
      </w:r>
      <w:r w:rsidRPr="0071366D">
        <w:rPr>
          <w:b/>
        </w:rPr>
        <w:t>VZP</w:t>
      </w:r>
      <w:r w:rsidRPr="0071366D">
        <w:t xml:space="preserve"> </w:t>
      </w:r>
      <w:r w:rsidRPr="0071366D">
        <w:rPr>
          <w:b/>
        </w:rPr>
        <w:t>Prijímateľ</w:t>
      </w:r>
      <w:r w:rsidRPr="0071366D">
        <w:t xml:space="preserve"> povinný </w:t>
      </w:r>
      <w:r w:rsidRPr="0071366D">
        <w:rPr>
          <w:b/>
        </w:rPr>
        <w:t>Vykonávateľovi</w:t>
      </w:r>
      <w:r w:rsidRPr="0071366D">
        <w:t xml:space="preserve"> na požiadanie poskytnúť,</w:t>
      </w:r>
    </w:p>
    <w:p w14:paraId="5F67BD8E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iii) priebežného (</w:t>
      </w:r>
      <w:proofErr w:type="spellStart"/>
      <w:r w:rsidRPr="0071366D">
        <w:t>midterm</w:t>
      </w:r>
      <w:proofErr w:type="spellEnd"/>
      <w:r w:rsidRPr="0071366D">
        <w:t xml:space="preserve">) a/alebo záverečného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29DFE1BB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iv)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0CE3810D" w14:textId="77777777" w:rsidR="00EA48C9" w:rsidRPr="0071366D" w:rsidRDefault="00EA48C9" w:rsidP="00EA48C9">
      <w:pPr>
        <w:jc w:val="both"/>
      </w:pPr>
    </w:p>
    <w:p w14:paraId="0EDA9975" w14:textId="77777777" w:rsidR="00EA48C9" w:rsidRPr="0071366D" w:rsidRDefault="00EA48C9" w:rsidP="00EA48C9">
      <w:pPr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3"/>
      </w:r>
      <w:r w:rsidRPr="0071366D">
        <w:t>.</w:t>
      </w:r>
    </w:p>
    <w:p w14:paraId="733DC6C9" w14:textId="7EF22B48" w:rsidR="00EA48C9" w:rsidRPr="0071366D" w:rsidRDefault="00EA48C9" w:rsidP="00EA48C9">
      <w:pPr>
        <w:jc w:val="both"/>
      </w:pPr>
      <w:r w:rsidRPr="0071366D">
        <w:t xml:space="preserve">Prijímateľ je povinný bezodkladne po uplynutí polovice obdobia realizácie projektu zaslať Vykonávateľovi </w:t>
      </w:r>
      <w:r w:rsidR="00634C35">
        <w:t>H</w:t>
      </w:r>
      <w:r w:rsidRPr="0071366D">
        <w:t xml:space="preserve">lásenie o stave implementácie projektu vo vzťahu k dosahovaniu </w:t>
      </w:r>
      <w:r w:rsidRPr="0071366D">
        <w:rPr>
          <w:b/>
        </w:rPr>
        <w:t>Výstupov a cieľov IPCEI projektu</w:t>
      </w:r>
      <w:r w:rsidRPr="0071366D">
        <w:t xml:space="preserve"> a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</w:t>
      </w:r>
      <w:r w:rsidRPr="0071366D">
        <w:t xml:space="preserve"> a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t>) 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4"/>
      </w:r>
      <w:r w:rsidR="00634C35">
        <w:t xml:space="preserve"> (príloha č. 12c príručky pre výzvu </w:t>
      </w:r>
      <w:r w:rsidR="00634C35" w:rsidRPr="00634C35">
        <w:t>s kódom 09I04-03-V01 a príloha č. 12</w:t>
      </w:r>
      <w:r w:rsidR="00634C35">
        <w:t>e</w:t>
      </w:r>
      <w:r w:rsidR="00634C35" w:rsidRPr="00634C35">
        <w:t xml:space="preserve"> príručky pre výzvu s kódom 09I05-03-V01)</w:t>
      </w:r>
      <w:r w:rsidRPr="0071366D">
        <w:t xml:space="preserve">. </w:t>
      </w:r>
    </w:p>
    <w:p w14:paraId="2400107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lastRenderedPageBreak/>
        <w:t>Upozornenie:</w:t>
      </w:r>
    </w:p>
    <w:p w14:paraId="3183AFF8" w14:textId="4FB7935E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nepokračovať vo financovaní </w:t>
      </w:r>
      <w:r w:rsidRPr="0071366D">
        <w:rPr>
          <w:rFonts w:cstheme="minorHAnsi"/>
          <w:b/>
        </w:rPr>
        <w:t xml:space="preserve">projektu </w:t>
      </w:r>
      <w:r w:rsidRPr="0071366D">
        <w:t xml:space="preserve">alebo takýto záver vyplynie z </w:t>
      </w:r>
      <w:proofErr w:type="spellStart"/>
      <w:r w:rsidRPr="0071366D">
        <w:t>Reportingu</w:t>
      </w:r>
      <w:proofErr w:type="spellEnd"/>
      <w:r w:rsidRPr="0071366D">
        <w:t xml:space="preserve">,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24028CA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10DB523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8EDD68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</w:t>
      </w:r>
      <w:proofErr w:type="spellStart"/>
      <w:r w:rsidRPr="0071366D">
        <w:t>midterm</w:t>
      </w:r>
      <w:proofErr w:type="spellEnd"/>
      <w:r w:rsidRPr="0071366D">
        <w:t>) hodnotenia</w:t>
      </w:r>
      <w:r w:rsidRPr="0071366D">
        <w:rPr>
          <w:rFonts w:cstheme="minorHAnsi"/>
        </w:rPr>
        <w:t xml:space="preserve">, </w:t>
      </w:r>
    </w:p>
    <w:p w14:paraId="674AFA7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42786F4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21516616" w14:textId="509D5F9B" w:rsidR="00EA48C9" w:rsidRPr="0071366D" w:rsidRDefault="00EA48C9" w:rsidP="00F82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="00F8229B">
        <w:rPr>
          <w:rFonts w:cstheme="minorHAnsi"/>
          <w:b/>
        </w:rPr>
        <w:t>m</w:t>
      </w:r>
      <w:r w:rsidRPr="0071366D">
        <w:rPr>
          <w:rFonts w:cstheme="minorHAnsi"/>
          <w:b/>
        </w:rPr>
        <w:t xml:space="preserve">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4AC6206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</w:t>
      </w:r>
      <w:r w:rsidRPr="0071366D">
        <w:t xml:space="preserve">za účelom posúdenia skutočnosti, či </w:t>
      </w:r>
      <w:r w:rsidRPr="0071366D">
        <w:rPr>
          <w:b/>
        </w:rPr>
        <w:t xml:space="preserve">Výstupy a ciele IPCEI projektu </w:t>
      </w:r>
      <w:r w:rsidRPr="0071366D">
        <w:t>môžu byť dosiahnuté najneskôr do doby, do ktorej je/bude</w:t>
      </w:r>
      <w:r w:rsidRPr="0071366D">
        <w:rPr>
          <w:b/>
        </w:rPr>
        <w:t xml:space="preserve"> 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</w:t>
      </w:r>
      <w:r w:rsidRPr="0071366D">
        <w:t xml:space="preserve">. Predmetom záverečného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>. 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súvislosti s ním.</w:t>
      </w:r>
      <w:r w:rsidRPr="0071366D">
        <w:rPr>
          <w:rFonts w:cstheme="minorHAnsi"/>
        </w:rPr>
        <w:t>.</w:t>
      </w:r>
    </w:p>
    <w:p w14:paraId="2DD6C58C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</w:t>
      </w:r>
      <w:r w:rsidRPr="0071366D">
        <w:t xml:space="preserve">tak, aby </w:t>
      </w:r>
      <w:r w:rsidRPr="0071366D">
        <w:rPr>
          <w:b/>
        </w:rPr>
        <w:t>Výstupy a ciele IPCEI projektu</w:t>
      </w:r>
      <w:r w:rsidRPr="0071366D">
        <w:t xml:space="preserve"> mohli byť dosiahnuté najneskôr do doby, do ktorej je/bude </w:t>
      </w:r>
      <w:r w:rsidRPr="0071366D">
        <w:rPr>
          <w:b/>
        </w:rPr>
        <w:t>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projektu,</w:t>
      </w:r>
      <w:r w:rsidRPr="0071366D">
        <w:t xml:space="preserve"> </w:t>
      </w:r>
      <w:r w:rsidRPr="0071366D">
        <w:rPr>
          <w:rFonts w:cstheme="minorHAnsi"/>
        </w:rPr>
        <w:t xml:space="preserve">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v odseku 6.10 tohto článku </w:t>
      </w:r>
      <w:r w:rsidRPr="0071366D">
        <w:rPr>
          <w:rFonts w:cstheme="minorHAnsi"/>
          <w:b/>
        </w:rPr>
        <w:t>Zmluvy o PPM</w:t>
      </w:r>
      <w:r w:rsidRPr="0071366D">
        <w:rPr>
          <w:rFonts w:cstheme="minorHAnsi"/>
        </w:rPr>
        <w:t xml:space="preserve">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23655E6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 xml:space="preserve">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</w:t>
      </w:r>
      <w:proofErr w:type="spellStart"/>
      <w:r w:rsidRPr="0071366D">
        <w:t>Reportingu</w:t>
      </w:r>
      <w:proofErr w:type="spellEnd"/>
      <w:r w:rsidRPr="0071366D">
        <w:t xml:space="preserve"> 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Pr="0071366D">
        <w:rPr>
          <w:b/>
        </w:rPr>
        <w:t>prostriedkov mechanizmu</w:t>
      </w:r>
      <w:r w:rsidRPr="0071366D">
        <w:t xml:space="preserve"> alebo jeho časti zodpovedá rozsahu a dôvodu nedosiahnutia 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 xml:space="preserve">) </w:t>
      </w:r>
      <w:r w:rsidRPr="0071366D">
        <w:t xml:space="preserve">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>Výstupov a cieľov IPCEI projektu</w:t>
      </w:r>
      <w:r w:rsidRPr="0071366D">
        <w:t>, resp. majúcim za následok ich nedosiahnutie, ako aj rozsah ohrozenia ich dosiahnutia, resp. ich nedosiahnutia.</w:t>
      </w:r>
    </w:p>
    <w:p w14:paraId="02E4823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3656E07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353AAC6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 xml:space="preserve">Predmetu Projektu </w:t>
      </w:r>
      <w:r w:rsidRPr="0071366D">
        <w:t>a</w:t>
      </w:r>
      <w:r w:rsidRPr="0071366D">
        <w:rPr>
          <w:b/>
        </w:rPr>
        <w:t xml:space="preserve"> </w:t>
      </w:r>
      <w:r w:rsidRPr="0071366D">
        <w:t xml:space="preserve">dosiahnutie </w:t>
      </w:r>
      <w:r w:rsidRPr="0071366D">
        <w:rPr>
          <w:b/>
        </w:rPr>
        <w:t>Výstupov a cieľov IPCEI projektu,</w:t>
      </w:r>
    </w:p>
    <w:p w14:paraId="26F5D70C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lastRenderedPageBreak/>
        <w:t xml:space="preserve">         - množstvo a dôležitosť </w:t>
      </w:r>
      <w:r w:rsidRPr="0071366D">
        <w:rPr>
          <w:b/>
        </w:rPr>
        <w:t>Výstupov a cieľov IPCEI projektu</w:t>
      </w:r>
      <w:r w:rsidRPr="0071366D">
        <w:t xml:space="preserve">, ktorých dosiahnutie v zmysle </w:t>
      </w:r>
      <w:r w:rsidRPr="0071366D">
        <w:rPr>
          <w:b/>
        </w:rPr>
        <w:t xml:space="preserve">Zmluvy </w:t>
      </w:r>
      <w:r w:rsidRPr="0071366D">
        <w:t xml:space="preserve">môže byť v priebehu realizácie </w:t>
      </w:r>
      <w:r w:rsidRPr="0071366D">
        <w:rPr>
          <w:b/>
        </w:rPr>
        <w:t xml:space="preserve">IPCEI projektu </w:t>
      </w:r>
      <w:r w:rsidRPr="0071366D">
        <w:t xml:space="preserve">ohrozené, resp. ktoré nebudú v priebehu realizácie </w:t>
      </w:r>
      <w:r w:rsidRPr="0071366D">
        <w:rPr>
          <w:b/>
        </w:rPr>
        <w:t xml:space="preserve">IPCEI projektu </w:t>
      </w:r>
      <w:r w:rsidRPr="0071366D">
        <w:t xml:space="preserve">dosiahnuté vôbec a dopad ich nedosiahnutia na zrealizovanie </w:t>
      </w:r>
      <w:r w:rsidRPr="0071366D">
        <w:rPr>
          <w:b/>
        </w:rPr>
        <w:t>IPCEI projektu</w:t>
      </w:r>
      <w:r w:rsidRPr="0071366D">
        <w:t>,</w:t>
      </w:r>
    </w:p>
    <w:p w14:paraId="4047AE18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),</w:t>
      </w:r>
      <w:r w:rsidRPr="0071366D">
        <w:rPr>
          <w:rFonts w:cstheme="minorHAnsi"/>
        </w:rPr>
        <w:t xml:space="preserve"> </w:t>
      </w:r>
      <w:r w:rsidRPr="0071366D">
        <w:t xml:space="preserve">prípadne na ohrozenie dosiahnutia </w:t>
      </w:r>
      <w:r w:rsidRPr="0071366D">
        <w:rPr>
          <w:b/>
        </w:rPr>
        <w:t>Výstupov a cieľov IPCEI projektu</w:t>
      </w:r>
      <w:r w:rsidRPr="0071366D">
        <w:t>, prípadne majúce za následok ich nedosiahnutie,</w:t>
      </w:r>
    </w:p>
    <w:p w14:paraId="18EE942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 xml:space="preserve">), </w:t>
      </w:r>
      <w:r w:rsidRPr="0071366D">
        <w:t xml:space="preserve">prípadne k </w:t>
      </w:r>
      <w:r w:rsidRPr="0071366D">
        <w:rPr>
          <w:b/>
        </w:rPr>
        <w:t xml:space="preserve">Realizácii Projektu </w:t>
      </w:r>
      <w:r w:rsidRPr="0071366D">
        <w:t xml:space="preserve">spôsobom ohrozujúcim dosiahnutie </w:t>
      </w:r>
      <w:r w:rsidRPr="0071366D">
        <w:rPr>
          <w:b/>
        </w:rPr>
        <w:t>Výstupov a cieľov IPCEI projektu,</w:t>
      </w:r>
      <w:r w:rsidRPr="0071366D">
        <w:t xml:space="preserve"> prípadne majúcim za následok ich nedosiahnutie mohlo dôjsť v dôsledku objektívnych príčin.</w:t>
      </w:r>
    </w:p>
    <w:p w14:paraId="13B76ACD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E88F5E3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674E073D" w14:textId="3B13644F" w:rsidR="00EA48C9" w:rsidRDefault="00EA48C9" w:rsidP="00EA48C9">
      <w:pPr>
        <w:spacing w:before="120" w:after="120"/>
        <w:jc w:val="both"/>
      </w:pPr>
    </w:p>
    <w:p w14:paraId="44198E3E" w14:textId="4A3DA5FD" w:rsidR="00F2275F" w:rsidRPr="0071366D" w:rsidRDefault="00F2275F" w:rsidP="00F2275F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r w:rsidR="00783A63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09I04-03-V0</w:t>
      </w:r>
      <w:r>
        <w:rPr>
          <w:b/>
          <w:color w:val="8496B0" w:themeColor="text2" w:themeTint="99"/>
        </w:rPr>
        <w:t>3</w:t>
      </w:r>
      <w:r w:rsidR="00E021FA">
        <w:rPr>
          <w:b/>
          <w:color w:val="8496B0" w:themeColor="text2" w:themeTint="99"/>
        </w:rPr>
        <w:t xml:space="preserve">, </w:t>
      </w:r>
      <w:r w:rsidRPr="0071366D">
        <w:rPr>
          <w:b/>
          <w:color w:val="8496B0" w:themeColor="text2" w:themeTint="99"/>
        </w:rPr>
        <w:t xml:space="preserve"> </w:t>
      </w:r>
      <w:r w:rsidR="00E021FA" w:rsidRPr="0071366D">
        <w:rPr>
          <w:b/>
          <w:color w:val="8496B0" w:themeColor="text2" w:themeTint="99"/>
        </w:rPr>
        <w:t>09I04-03-V0</w:t>
      </w:r>
      <w:r w:rsidR="00E021FA">
        <w:rPr>
          <w:b/>
          <w:color w:val="8496B0" w:themeColor="text2" w:themeTint="99"/>
        </w:rPr>
        <w:t xml:space="preserve">4 </w:t>
      </w:r>
      <w:r w:rsidRPr="0071366D">
        <w:rPr>
          <w:b/>
          <w:color w:val="8496B0" w:themeColor="text2" w:themeTint="99"/>
        </w:rPr>
        <w:t>a 09I05-03-V0</w:t>
      </w:r>
      <w:r>
        <w:rPr>
          <w:b/>
          <w:color w:val="8496B0" w:themeColor="text2" w:themeTint="99"/>
        </w:rPr>
        <w:t>3</w:t>
      </w:r>
    </w:p>
    <w:p w14:paraId="2372B3C5" w14:textId="01D335EB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</w:t>
      </w:r>
      <w:r w:rsidR="00C7012C">
        <w:rPr>
          <w:rFonts w:cstheme="minorHAnsi"/>
          <w:b/>
        </w:rPr>
        <w:t xml:space="preserve">riebežného hodnotenia a/alebo </w:t>
      </w:r>
      <w:r w:rsidRPr="0071366D">
        <w:rPr>
          <w:b/>
        </w:rPr>
        <w:t xml:space="preserve">odborného stanoviska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</w:t>
      </w:r>
      <w:r w:rsidR="00E021FA">
        <w:rPr>
          <w:rFonts w:cstheme="minorHAnsi"/>
        </w:rPr>
        <w:t xml:space="preserve">je </w:t>
      </w:r>
      <w:r w:rsidRPr="0071366D">
        <w:rPr>
          <w:rFonts w:cstheme="minorHAnsi"/>
        </w:rPr>
        <w:t xml:space="preserve">potrebné, aby mal Vykonávateľ z výsledku priebežného  hodnotenia </w:t>
      </w:r>
      <w:r w:rsidRPr="0071366D">
        <w:t xml:space="preserve">a/alebo odborného stanoviska </w:t>
      </w:r>
      <w:r w:rsidRPr="0071366D">
        <w:rPr>
          <w:rFonts w:cstheme="minorHAnsi"/>
        </w:rPr>
        <w:t xml:space="preserve">za preukázané, že je možné </w:t>
      </w:r>
      <w:r w:rsidR="00654139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52AE2284" w14:textId="40698AB6" w:rsidR="00F2275F" w:rsidRPr="0071366D" w:rsidRDefault="00F2275F" w:rsidP="00F2275F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57F041C8" w14:textId="33A3B4D5" w:rsidR="00F2275F" w:rsidRPr="0071366D" w:rsidRDefault="00F2275F" w:rsidP="00CD3A55">
      <w:pPr>
        <w:numPr>
          <w:ilvl w:val="0"/>
          <w:numId w:val="7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="00E021FA">
        <w:rPr>
          <w:b/>
        </w:rPr>
        <w:t>V</w:t>
      </w:r>
      <w:r w:rsidRPr="0071366D">
        <w:rPr>
          <w:b/>
        </w:rPr>
        <w:t xml:space="preserve">ýstupy Projektu </w:t>
      </w:r>
      <w:r w:rsidRPr="0071366D">
        <w:t xml:space="preserve">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</w:t>
      </w:r>
      <w:r w:rsidR="00654139">
        <w:t xml:space="preserve">priebežné </w:t>
      </w:r>
      <w:r w:rsidRPr="0071366D">
        <w:t>dosah</w:t>
      </w:r>
      <w:r w:rsidR="00654139">
        <w:t>ovanie</w:t>
      </w:r>
      <w:r w:rsidRPr="0071366D">
        <w:t xml:space="preserve"> </w:t>
      </w:r>
      <w:r w:rsidRPr="0071366D">
        <w:rPr>
          <w:b/>
        </w:rPr>
        <w:t>míľnikov Projektu</w:t>
      </w:r>
      <w:r w:rsidRPr="0071366D">
        <w:t>,</w:t>
      </w:r>
    </w:p>
    <w:p w14:paraId="4109BAD5" w14:textId="03A60BDA" w:rsidR="00F2275F" w:rsidRPr="0071366D" w:rsidRDefault="00F2275F" w:rsidP="00CD3A55">
      <w:pPr>
        <w:pStyle w:val="Odsekzoznamu"/>
        <w:numPr>
          <w:ilvl w:val="0"/>
          <w:numId w:val="7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>priebežného hodnotenia</w:t>
      </w:r>
      <w:ins w:id="0" w:author="Autor">
        <w:r w:rsidR="00183C91">
          <w:rPr>
            <w:rStyle w:val="Odkaznapoznmkupodiarou"/>
            <w:b/>
          </w:rPr>
          <w:footnoteReference w:id="5"/>
        </w:r>
      </w:ins>
      <w:r w:rsidRPr="0071366D">
        <w:rPr>
          <w:b/>
        </w:rPr>
        <w:t xml:space="preserve"> </w:t>
      </w:r>
      <w:r w:rsidR="00E021FA">
        <w:rPr>
          <w:b/>
        </w:rPr>
        <w:t xml:space="preserve">(ak relevantné)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 xml:space="preserve">míľnikov </w:t>
      </w:r>
      <w:r w:rsidRPr="0071366D">
        <w:t xml:space="preserve">a </w:t>
      </w:r>
      <w:r w:rsidR="00E021FA">
        <w:rPr>
          <w:b/>
        </w:rPr>
        <w:t>V</w:t>
      </w:r>
      <w:r w:rsidRPr="0071366D">
        <w:rPr>
          <w:b/>
        </w:rPr>
        <w:t xml:space="preserve">ýstupov Projektu 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 xml:space="preserve">Výstupy </w:t>
      </w:r>
      <w:r w:rsidR="00654139">
        <w:rPr>
          <w:b/>
        </w:rPr>
        <w:t>P</w:t>
      </w:r>
      <w:r w:rsidRPr="0071366D">
        <w:rPr>
          <w:b/>
        </w:rPr>
        <w:t>rojektu</w:t>
      </w:r>
      <w:r w:rsidRPr="0071366D">
        <w:t xml:space="preserve"> boli (mohli byť) dosiahnuté n</w:t>
      </w:r>
      <w:r w:rsidR="00787BED">
        <w:t xml:space="preserve">ajneskôr do </w:t>
      </w:r>
      <w:r w:rsidR="00787BED" w:rsidRPr="00CD3A55">
        <w:rPr>
          <w:b/>
        </w:rPr>
        <w:t>U</w:t>
      </w:r>
      <w:r w:rsidRPr="00CD3A55">
        <w:rPr>
          <w:b/>
        </w:rPr>
        <w:t xml:space="preserve">končenia </w:t>
      </w:r>
      <w:r w:rsidR="00787BED" w:rsidRPr="00CD3A55">
        <w:rPr>
          <w:b/>
        </w:rPr>
        <w:t xml:space="preserve">vecnej </w:t>
      </w:r>
      <w:r w:rsidRPr="00CD3A55">
        <w:rPr>
          <w:b/>
        </w:rPr>
        <w:t xml:space="preserve">realizácie </w:t>
      </w:r>
      <w:r w:rsidRPr="00CD3A55">
        <w:rPr>
          <w:rFonts w:cstheme="minorHAnsi"/>
          <w:b/>
        </w:rPr>
        <w:t>projektu.</w:t>
      </w:r>
      <w:r w:rsidRPr="00CD3A55">
        <w:rPr>
          <w:rFonts w:cstheme="minorHAnsi"/>
        </w:rPr>
        <w:t xml:space="preserve"> </w:t>
      </w:r>
      <w:r w:rsidR="00787BED" w:rsidRPr="00CD3A55">
        <w:rPr>
          <w:rFonts w:cstheme="minorHAnsi"/>
        </w:rPr>
        <w:t xml:space="preserve">Zároveň je </w:t>
      </w:r>
      <w:r w:rsidR="00787BED" w:rsidRPr="00CD3A55">
        <w:rPr>
          <w:rFonts w:cstheme="minorHAnsi"/>
          <w:b/>
        </w:rPr>
        <w:t>Prijímateľ</w:t>
      </w:r>
      <w:r w:rsidR="00787BED" w:rsidRPr="00CD3A55">
        <w:rPr>
          <w:rFonts w:cstheme="minorHAnsi"/>
        </w:rPr>
        <w:t xml:space="preserve"> povinný poskytnúť </w:t>
      </w:r>
      <w:r w:rsidR="00787BED" w:rsidRPr="00CD3A55">
        <w:rPr>
          <w:rFonts w:cstheme="minorHAnsi"/>
          <w:b/>
        </w:rPr>
        <w:t>Vykonávateľovi</w:t>
      </w:r>
      <w:r w:rsidR="00787BED" w:rsidRPr="00CD3A55">
        <w:rPr>
          <w:rFonts w:cstheme="minorHAnsi"/>
        </w:rPr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2D515964" w14:textId="77777777" w:rsidR="00F2275F" w:rsidRPr="0071366D" w:rsidRDefault="00F2275F" w:rsidP="00F2275F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24DF2D44" w14:textId="77777777" w:rsidR="00F2275F" w:rsidRPr="0071366D" w:rsidRDefault="00F2275F" w:rsidP="00F2275F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27B4C593" w14:textId="50FD6024" w:rsidR="00F2275F" w:rsidRPr="0071366D" w:rsidRDefault="00F2275F" w:rsidP="00CD3A55">
      <w:pPr>
        <w:pStyle w:val="Odsekzoznamu"/>
        <w:numPr>
          <w:ilvl w:val="0"/>
          <w:numId w:val="8"/>
        </w:numPr>
        <w:spacing w:after="60"/>
        <w:ind w:left="851" w:hanging="281"/>
        <w:jc w:val="both"/>
      </w:pPr>
      <w:r w:rsidRPr="0071366D">
        <w:t xml:space="preserve">správ a informácií, ktoré je podľa článku 5 odsek 8 </w:t>
      </w:r>
      <w:r w:rsidRPr="00CD3A55">
        <w:rPr>
          <w:b/>
        </w:rPr>
        <w:t>VZP</w:t>
      </w:r>
      <w:r w:rsidRPr="0071366D">
        <w:t xml:space="preserve"> </w:t>
      </w:r>
      <w:r w:rsidRPr="00CD3A55">
        <w:rPr>
          <w:b/>
        </w:rPr>
        <w:t>Prijímateľ</w:t>
      </w:r>
      <w:r w:rsidRPr="0071366D">
        <w:t xml:space="preserve"> povinný </w:t>
      </w:r>
      <w:r w:rsidRPr="00CD3A55">
        <w:rPr>
          <w:b/>
        </w:rPr>
        <w:t>Vykonávateľovi</w:t>
      </w:r>
      <w:r w:rsidRPr="0071366D">
        <w:t xml:space="preserve"> na požiadanie poskytnúť,</w:t>
      </w:r>
      <w:bookmarkStart w:id="2" w:name="_GoBack"/>
      <w:bookmarkEnd w:id="2"/>
    </w:p>
    <w:p w14:paraId="5D0C711E" w14:textId="091BDA83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 xml:space="preserve">ii) </w:t>
      </w:r>
      <w:r w:rsidR="006B0EF5" w:rsidRPr="0071366D">
        <w:t xml:space="preserve">záverečného </w:t>
      </w:r>
      <w:r w:rsidR="006B0EF5">
        <w:t xml:space="preserve">a </w:t>
      </w:r>
      <w:r w:rsidRPr="0071366D">
        <w:t xml:space="preserve">priebežného </w:t>
      </w:r>
      <w:r w:rsidR="00AB5E26">
        <w:t xml:space="preserve">(ak relevantné) </w:t>
      </w:r>
      <w:r w:rsidRPr="0071366D">
        <w:t xml:space="preserve">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415C6823" w14:textId="1833328E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>i</w:t>
      </w:r>
      <w:r w:rsidR="006B0EF5">
        <w:t>ii</w:t>
      </w:r>
      <w:r w:rsidRPr="0071366D">
        <w:t>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1113D132" w14:textId="77777777" w:rsidR="00F2275F" w:rsidRPr="0071366D" w:rsidRDefault="00F2275F" w:rsidP="00F2275F">
      <w:pPr>
        <w:jc w:val="both"/>
      </w:pPr>
    </w:p>
    <w:p w14:paraId="404D33C5" w14:textId="0AE8AEB3" w:rsidR="00F2275F" w:rsidRPr="0071366D" w:rsidRDefault="00F2275F" w:rsidP="00F2275F">
      <w:pPr>
        <w:jc w:val="both"/>
      </w:pPr>
      <w:r w:rsidRPr="0071366D">
        <w:lastRenderedPageBreak/>
        <w:t xml:space="preserve">Priebežné hodnotenie projektu </w:t>
      </w:r>
      <w:r w:rsidR="00AB5E26">
        <w:t xml:space="preserve">(ak relevantné) </w:t>
      </w:r>
      <w:r w:rsidRPr="0071366D">
        <w:t xml:space="preserve">vykoná expert vybraný Vykonávateľom, a to v polovici </w:t>
      </w:r>
      <w:r w:rsidR="006B0EF5" w:rsidRPr="00CD3A55">
        <w:rPr>
          <w:b/>
        </w:rPr>
        <w:t>Obdobia</w:t>
      </w:r>
      <w:r w:rsidRPr="00CD3A55">
        <w:rPr>
          <w:b/>
        </w:rPr>
        <w:t xml:space="preserve"> realizácie projektu</w:t>
      </w:r>
      <w:r w:rsidRPr="0071366D">
        <w:rPr>
          <w:rStyle w:val="Odkaznapoznmkupodiarou"/>
        </w:rPr>
        <w:footnoteReference w:id="6"/>
      </w:r>
      <w:r w:rsidRPr="0071366D">
        <w:t>.</w:t>
      </w:r>
    </w:p>
    <w:p w14:paraId="6CC7E6C7" w14:textId="2B7376B3" w:rsidR="00F2275F" w:rsidRPr="0071366D" w:rsidRDefault="00F2275F" w:rsidP="00F2275F">
      <w:pPr>
        <w:jc w:val="both"/>
      </w:pPr>
      <w:r w:rsidRPr="0071366D">
        <w:t xml:space="preserve">Prijímateľ je povinný bezodkladne po uplynutí polovice </w:t>
      </w:r>
      <w:r w:rsidR="006B0EF5">
        <w:t>O</w:t>
      </w:r>
      <w:r w:rsidRPr="0071366D">
        <w:t xml:space="preserve">bdobia realizácie projektu zaslať Vykonávateľovi </w:t>
      </w:r>
      <w:r w:rsidR="00634C35">
        <w:t>H</w:t>
      </w:r>
      <w:r w:rsidRPr="0071366D">
        <w:t xml:space="preserve">lásenie o stave implementácie </w:t>
      </w:r>
      <w:r w:rsidR="006B0EF5" w:rsidRPr="00CD3A55">
        <w:rPr>
          <w:b/>
        </w:rPr>
        <w:t>P</w:t>
      </w:r>
      <w:r w:rsidRPr="00CD3A55">
        <w:rPr>
          <w:b/>
        </w:rPr>
        <w:t>rojektu</w:t>
      </w:r>
      <w:r w:rsidRPr="0071366D">
        <w:t xml:space="preserve"> vo vzťahu k dosahovaniu </w:t>
      </w:r>
      <w:r w:rsidRPr="0071366D">
        <w:rPr>
          <w:b/>
        </w:rPr>
        <w:t xml:space="preserve">Výstupov </w:t>
      </w:r>
      <w:r w:rsidR="006B0EF5">
        <w:rPr>
          <w:b/>
        </w:rPr>
        <w:t>P</w:t>
      </w:r>
      <w:r w:rsidRPr="0071366D">
        <w:rPr>
          <w:b/>
        </w:rPr>
        <w:t>rojektu</w:t>
      </w:r>
      <w:r w:rsidRPr="0071366D">
        <w:t xml:space="preserve"> a </w:t>
      </w:r>
      <w:r w:rsidRPr="0071366D">
        <w:rPr>
          <w:b/>
        </w:rPr>
        <w:t xml:space="preserve">míľnikov Projektu </w:t>
      </w:r>
      <w:r w:rsidRPr="0071366D">
        <w:t>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7"/>
      </w:r>
      <w:r w:rsidR="00634C35">
        <w:t xml:space="preserve"> (príloha č. 12d príručky pre výzvy </w:t>
      </w:r>
      <w:r w:rsidR="00634C35" w:rsidRPr="00634C35">
        <w:t>s kódom 09I04-03-V0</w:t>
      </w:r>
      <w:r w:rsidR="00634C35">
        <w:t>3</w:t>
      </w:r>
      <w:r w:rsidR="00634C35" w:rsidRPr="00634C35">
        <w:t xml:space="preserve"> </w:t>
      </w:r>
      <w:r w:rsidR="00634C35">
        <w:t xml:space="preserve">a </w:t>
      </w:r>
      <w:r w:rsidR="00634C35" w:rsidRPr="00634C35">
        <w:t>09I04-03-V0</w:t>
      </w:r>
      <w:r w:rsidR="00634C35">
        <w:t>4</w:t>
      </w:r>
      <w:r w:rsidR="00634C35" w:rsidRPr="00634C35">
        <w:t xml:space="preserve"> a príloha č. 12</w:t>
      </w:r>
      <w:r w:rsidR="00634C35">
        <w:t>f</w:t>
      </w:r>
      <w:r w:rsidR="00634C35" w:rsidRPr="00634C35">
        <w:t xml:space="preserve"> príručky pre výzvu s kódom 09I05-03-V0</w:t>
      </w:r>
      <w:r w:rsidR="00634C35">
        <w:t>3</w:t>
      </w:r>
      <w:r w:rsidR="00634C35" w:rsidRPr="00634C35">
        <w:t>)</w:t>
      </w:r>
      <w:r w:rsidRPr="0071366D">
        <w:t xml:space="preserve">. </w:t>
      </w:r>
    </w:p>
    <w:p w14:paraId="4BED54C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6ADB4E0E" w14:textId="1F3988FB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</w:t>
      </w:r>
      <w:r w:rsidR="006B0EF5">
        <w:rPr>
          <w:rFonts w:cstheme="minorHAnsi"/>
        </w:rPr>
        <w:t>na základe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priebežného hodnotenia</w:t>
      </w:r>
      <w:r w:rsidRPr="0071366D">
        <w:rPr>
          <w:rFonts w:cstheme="minorHAnsi"/>
        </w:rPr>
        <w:t xml:space="preserve"> </w:t>
      </w:r>
      <w:r w:rsidR="00AB5E26">
        <w:rPr>
          <w:rFonts w:cstheme="minorHAnsi"/>
        </w:rPr>
        <w:t xml:space="preserve">(ak relevantné) </w:t>
      </w:r>
      <w:r w:rsidRPr="0071366D">
        <w:rPr>
          <w:rFonts w:cstheme="minorHAnsi"/>
        </w:rPr>
        <w:t xml:space="preserve">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="006B0EF5" w:rsidRPr="00CD3A55">
        <w:rPr>
          <w:rFonts w:cstheme="minorHAnsi"/>
          <w:b/>
        </w:rPr>
        <w:t>ne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pokračovať vo financovaní </w:t>
      </w:r>
      <w:r w:rsidR="006B0EF5">
        <w:rPr>
          <w:rFonts w:cstheme="minorHAnsi"/>
          <w:b/>
        </w:rPr>
        <w:t>P</w:t>
      </w:r>
      <w:r w:rsidRPr="0071366D">
        <w:rPr>
          <w:rFonts w:cstheme="minorHAnsi"/>
          <w:b/>
        </w:rPr>
        <w:t xml:space="preserve">rojektu </w:t>
      </w:r>
      <w:r w:rsidRPr="0071366D">
        <w:t xml:space="preserve">alebo takýto záver vyplynie z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</w:t>
      </w:r>
      <w:r w:rsidR="003E0025">
        <w:t>bod</w:t>
      </w:r>
      <w:r w:rsidRPr="0071366D">
        <w:t xml:space="preserve"> i) až i</w:t>
      </w:r>
      <w:r w:rsidR="006B0EF5">
        <w:t>ii</w:t>
      </w:r>
      <w:r w:rsidRPr="0071366D">
        <w:t xml:space="preserve">)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7A4E6C83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2DA5E07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FA201D6" w14:textId="7D48BC54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hodnotenia</w:t>
      </w:r>
      <w:r w:rsidRPr="0071366D">
        <w:rPr>
          <w:rFonts w:cstheme="minorHAnsi"/>
        </w:rPr>
        <w:t xml:space="preserve">, </w:t>
      </w:r>
    </w:p>
    <w:p w14:paraId="152D5433" w14:textId="6A6DD6BA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r w:rsidR="003E0025">
        <w:rPr>
          <w:rFonts w:cstheme="minorHAnsi"/>
          <w:b/>
        </w:rPr>
        <w:t>P</w:t>
      </w:r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0703D9C2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39C5A7EA" w14:textId="12D39349" w:rsidR="00F2275F" w:rsidRPr="0071366D" w:rsidRDefault="00F2275F" w:rsidP="00CB0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6EC79DF0" w14:textId="079D6927" w:rsidR="00F2275F" w:rsidRPr="00CD3A55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CB0604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CB0604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</w:t>
      </w:r>
      <w:r w:rsidR="00C965EB" w:rsidRPr="0071366D">
        <w:rPr>
          <w:rFonts w:cstheme="minorHAnsi"/>
        </w:rPr>
        <w:t>dos</w:t>
      </w:r>
      <w:r w:rsidR="00C965EB">
        <w:rPr>
          <w:rFonts w:cstheme="minorHAnsi"/>
        </w:rPr>
        <w:t>iahnutia</w:t>
      </w:r>
      <w:r w:rsidR="00C965EB"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míľnikov </w:t>
      </w:r>
      <w:r w:rsidRPr="0071366D">
        <w:rPr>
          <w:rFonts w:cstheme="minorHAnsi"/>
        </w:rPr>
        <w:t>a </w:t>
      </w:r>
      <w:r w:rsidR="00CB0604">
        <w:rPr>
          <w:rFonts w:cstheme="minorHAnsi"/>
          <w:b/>
        </w:rPr>
        <w:t>Výstupov 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v súlade s</w:t>
      </w:r>
      <w:r w:rsidR="00CB0604">
        <w:rPr>
          <w:rFonts w:cstheme="minorHAnsi"/>
        </w:rPr>
        <w:t> </w:t>
      </w:r>
      <w:r w:rsidR="00CB0604" w:rsidRPr="00CD3A55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="00CB0604">
        <w:rPr>
          <w:rFonts w:cstheme="minorHAnsi"/>
        </w:rPr>
        <w:t xml:space="preserve">. </w:t>
      </w:r>
      <w:r w:rsidRPr="0071366D">
        <w:t>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</w:t>
      </w:r>
      <w:r w:rsidR="00CB0604" w:rsidRPr="00CD3A55">
        <w:rPr>
          <w:rFonts w:cstheme="minorHAnsi"/>
        </w:rPr>
        <w:t xml:space="preserve">súvislosti s ním, ako aj zabezpečiť poskytnutie súčinnosti zo strany </w:t>
      </w:r>
      <w:r w:rsidR="00CB0604" w:rsidRPr="00CD3A55">
        <w:rPr>
          <w:rFonts w:cstheme="minorHAnsi"/>
          <w:b/>
        </w:rPr>
        <w:t>Partnera</w:t>
      </w:r>
      <w:r w:rsidR="00CB0604" w:rsidRPr="00CD3A55">
        <w:rPr>
          <w:rFonts w:cstheme="minorHAnsi"/>
        </w:rPr>
        <w:t>.</w:t>
      </w:r>
    </w:p>
    <w:p w14:paraId="7B02E989" w14:textId="2CE7F40A" w:rsidR="00F2275F" w:rsidRPr="0071366D" w:rsidRDefault="00CB0604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>
        <w:rPr>
          <w:rFonts w:cstheme="minorHAnsi"/>
          <w:b/>
        </w:rPr>
        <w:t>Výstupy 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 musia byť dosiahnuté najneskôr k termínu </w:t>
      </w:r>
      <w:r>
        <w:rPr>
          <w:rFonts w:cstheme="minorHAnsi"/>
          <w:b/>
        </w:rPr>
        <w:t>U</w:t>
      </w:r>
      <w:r w:rsidR="00F2275F" w:rsidRPr="0071366D">
        <w:rPr>
          <w:rFonts w:cstheme="minorHAnsi"/>
          <w:b/>
        </w:rPr>
        <w:t xml:space="preserve">končenia vecnej realizácie </w:t>
      </w:r>
      <w:r>
        <w:rPr>
          <w:rFonts w:cstheme="minorHAnsi"/>
          <w:b/>
        </w:rPr>
        <w:t>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, inak je </w:t>
      </w:r>
      <w:r w:rsidR="00F2275F" w:rsidRPr="0071366D">
        <w:rPr>
          <w:rFonts w:cstheme="minorHAnsi"/>
          <w:b/>
        </w:rPr>
        <w:t xml:space="preserve">Vykonávateľ </w:t>
      </w:r>
      <w:r w:rsidR="00F2275F" w:rsidRPr="0071366D">
        <w:rPr>
          <w:rFonts w:cstheme="minorHAnsi"/>
        </w:rPr>
        <w:t xml:space="preserve">oprávnený uplatniť </w:t>
      </w:r>
      <w:r w:rsidR="00F2275F" w:rsidRPr="0071366D">
        <w:rPr>
          <w:rFonts w:cstheme="minorHAnsi"/>
          <w:b/>
        </w:rPr>
        <w:t xml:space="preserve">Mechanizmus pre vrátenie Prostriedkov mechanizmu </w:t>
      </w:r>
      <w:r w:rsidR="00F2275F" w:rsidRPr="00CD3A55">
        <w:rPr>
          <w:rFonts w:cstheme="minorHAnsi"/>
        </w:rPr>
        <w:t>uvedený</w:t>
      </w:r>
      <w:r w:rsidR="00F2275F" w:rsidRPr="0071366D">
        <w:rPr>
          <w:rFonts w:cstheme="minorHAnsi"/>
        </w:rPr>
        <w:t xml:space="preserve"> v odseku 6.10 tohto článku </w:t>
      </w:r>
      <w:r w:rsidR="00F2275F" w:rsidRPr="0071366D">
        <w:rPr>
          <w:rFonts w:cstheme="minorHAnsi"/>
          <w:b/>
        </w:rPr>
        <w:t>Zmluvy o PPM</w:t>
      </w:r>
      <w:r w:rsidR="00F2275F" w:rsidRPr="0071366D">
        <w:rPr>
          <w:rFonts w:cstheme="minorHAnsi"/>
        </w:rPr>
        <w:t xml:space="preserve"> (ďalej ako „</w:t>
      </w:r>
      <w:r w:rsidR="00F2275F" w:rsidRPr="0071366D">
        <w:rPr>
          <w:rFonts w:cstheme="minorHAnsi"/>
          <w:b/>
        </w:rPr>
        <w:t>Mechanizmus pre vrátenie PM</w:t>
      </w:r>
      <w:r w:rsidR="00F2275F" w:rsidRPr="0071366D">
        <w:rPr>
          <w:rFonts w:cstheme="minorHAnsi"/>
        </w:rPr>
        <w:t xml:space="preserve">“). </w:t>
      </w:r>
    </w:p>
    <w:p w14:paraId="39C61598" w14:textId="59C618B5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hodnotenia </w:t>
      </w:r>
      <w:r w:rsidRPr="0071366D">
        <w:rPr>
          <w:rFonts w:cstheme="minorHAnsi"/>
        </w:rPr>
        <w:t xml:space="preserve"> </w:t>
      </w:r>
      <w:r w:rsidR="003E0025">
        <w:rPr>
          <w:rFonts w:cstheme="minorHAnsi"/>
        </w:rPr>
        <w:t xml:space="preserve">(ak relevantné) </w:t>
      </w:r>
      <w:r w:rsidRPr="0071366D">
        <w:rPr>
          <w:rFonts w:cstheme="minorHAnsi"/>
        </w:rPr>
        <w:t xml:space="preserve">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CB0604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Projektu </w:t>
      </w:r>
      <w:r w:rsidRPr="0071366D">
        <w:rPr>
          <w:rFonts w:cstheme="minorHAnsi"/>
        </w:rPr>
        <w:t xml:space="preserve">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="00CB0604">
        <w:rPr>
          <w:b/>
        </w:rPr>
        <w:t>P</w:t>
      </w:r>
      <w:r w:rsidRPr="0071366D">
        <w:rPr>
          <w:b/>
        </w:rPr>
        <w:t>rostriedkov mechanizmu</w:t>
      </w:r>
      <w:r w:rsidRPr="0071366D">
        <w:t xml:space="preserve"> alebo jeho časti zodpovedá rozsahu a dôvodu nedosiahnutia </w:t>
      </w:r>
      <w:r w:rsidR="00CB0604">
        <w:rPr>
          <w:b/>
        </w:rPr>
        <w:t>V</w:t>
      </w:r>
      <w:r w:rsidRPr="00CD3A55">
        <w:rPr>
          <w:b/>
        </w:rPr>
        <w:t>ýstupov projektu</w:t>
      </w:r>
      <w:r w:rsidRPr="0071366D">
        <w:t xml:space="preserve"> 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 xml:space="preserve">Výstupov </w:t>
      </w:r>
      <w:r w:rsidR="00CB0604">
        <w:rPr>
          <w:b/>
        </w:rPr>
        <w:t>P</w:t>
      </w:r>
      <w:r w:rsidRPr="0071366D">
        <w:rPr>
          <w:b/>
        </w:rPr>
        <w:t>rojektu</w:t>
      </w:r>
      <w:r w:rsidRPr="0071366D">
        <w:t>, resp. majúcim za následok ich nedosiahnutie, ako aj rozsah</w:t>
      </w:r>
      <w:r w:rsidR="003E0025">
        <w:t>u</w:t>
      </w:r>
      <w:r w:rsidRPr="0071366D">
        <w:t xml:space="preserve"> ohrozenia ich dosiahnutia, resp. ich nedosiahnutia.</w:t>
      </w:r>
    </w:p>
    <w:p w14:paraId="7F37468D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069A835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0AE4F3D" w14:textId="1FAEB2A5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="003E0025">
        <w:rPr>
          <w:b/>
        </w:rPr>
        <w:t>V</w:t>
      </w:r>
      <w:r w:rsidRPr="0071366D">
        <w:rPr>
          <w:b/>
        </w:rPr>
        <w:t xml:space="preserve">ýstupov Projektu </w:t>
      </w:r>
      <w:r w:rsidRPr="0071366D">
        <w:t xml:space="preserve">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>Predmetu Projektu,</w:t>
      </w:r>
    </w:p>
    <w:p w14:paraId="53A49404" w14:textId="4C470BE6" w:rsidR="00F2275F" w:rsidRPr="0071366D" w:rsidRDefault="00F2275F" w:rsidP="00CD3A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142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</w:t>
      </w:r>
      <w:r w:rsidR="00DA49F7">
        <w:t xml:space="preserve"> - </w:t>
      </w:r>
      <w:r w:rsidRPr="0071366D">
        <w:rPr>
          <w:rFonts w:cstheme="minorHAnsi"/>
        </w:rPr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Projektu,</w:t>
      </w:r>
      <w:r w:rsidRPr="0071366D">
        <w:rPr>
          <w:rFonts w:cstheme="minorHAnsi"/>
        </w:rPr>
        <w:t xml:space="preserve"> </w:t>
      </w:r>
    </w:p>
    <w:p w14:paraId="6BCF2F6C" w14:textId="2EC34360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</w:t>
      </w:r>
      <w:r w:rsidRPr="0071366D">
        <w:t xml:space="preserve"> mohlo dôjsť v dôsledku objektívnych príčin.</w:t>
      </w:r>
    </w:p>
    <w:p w14:paraId="065B3780" w14:textId="77777777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46CE750" w14:textId="0C082415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 xml:space="preserve">Mechanizmu pre vrátenie </w:t>
      </w:r>
      <w:r w:rsidR="003E0025">
        <w:rPr>
          <w:rFonts w:cstheme="minorHAnsi"/>
          <w:b/>
        </w:rPr>
        <w:t>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71FBFFD1" w14:textId="77777777" w:rsidR="00F2275F" w:rsidRDefault="00F2275F" w:rsidP="00EA48C9">
      <w:pPr>
        <w:spacing w:before="120" w:after="120"/>
        <w:jc w:val="both"/>
      </w:pPr>
    </w:p>
    <w:p w14:paraId="379FDD73" w14:textId="77777777" w:rsidR="0071366D" w:rsidRPr="0071366D" w:rsidRDefault="0071366D" w:rsidP="00EA48C9">
      <w:pPr>
        <w:spacing w:before="120" w:after="120"/>
        <w:jc w:val="both"/>
      </w:pPr>
    </w:p>
    <w:p w14:paraId="7AB8E302" w14:textId="77777777" w:rsidR="005A24C9" w:rsidRPr="0071366D" w:rsidRDefault="005A24C9" w:rsidP="00A924C6">
      <w:pPr>
        <w:jc w:val="center"/>
      </w:pPr>
    </w:p>
    <w:sectPr w:rsidR="005A24C9" w:rsidRPr="0071366D" w:rsidSect="003114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20F5B" w14:textId="77777777" w:rsidR="00967DC5" w:rsidRDefault="00967DC5" w:rsidP="00B14246">
      <w:pPr>
        <w:spacing w:after="0" w:line="240" w:lineRule="auto"/>
      </w:pPr>
      <w:r>
        <w:separator/>
      </w:r>
    </w:p>
  </w:endnote>
  <w:endnote w:type="continuationSeparator" w:id="0">
    <w:p w14:paraId="3A94C323" w14:textId="77777777" w:rsidR="00967DC5" w:rsidRDefault="00967DC5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BB3A7" w14:textId="77777777" w:rsidR="00287473" w:rsidRDefault="0028747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3557"/>
      <w:docPartObj>
        <w:docPartGallery w:val="Page Numbers (Bottom of Page)"/>
        <w:docPartUnique/>
      </w:docPartObj>
    </w:sdtPr>
    <w:sdtEndPr/>
    <w:sdtContent>
      <w:p w14:paraId="43C268C6" w14:textId="6A247FF1" w:rsidR="00FB36B1" w:rsidRDefault="00FB36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04D">
          <w:rPr>
            <w:noProof/>
          </w:rPr>
          <w:t>7</w:t>
        </w:r>
        <w:r>
          <w:fldChar w:fldCharType="end"/>
        </w:r>
      </w:p>
    </w:sdtContent>
  </w:sdt>
  <w:p w14:paraId="504A0C30" w14:textId="77777777" w:rsidR="00FB36B1" w:rsidRDefault="00FB36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015058"/>
      <w:docPartObj>
        <w:docPartGallery w:val="Page Numbers (Bottom of Page)"/>
        <w:docPartUnique/>
      </w:docPartObj>
    </w:sdtPr>
    <w:sdtEndPr/>
    <w:sdtContent>
      <w:p w14:paraId="78B3E6AC" w14:textId="438DDB0B" w:rsidR="0094030A" w:rsidRDefault="0094030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04D">
          <w:rPr>
            <w:noProof/>
          </w:rPr>
          <w:t>1</w:t>
        </w:r>
        <w:r>
          <w:fldChar w:fldCharType="end"/>
        </w:r>
      </w:p>
    </w:sdtContent>
  </w:sdt>
  <w:p w14:paraId="1D6B3369" w14:textId="77777777" w:rsidR="0071366D" w:rsidRDefault="007136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EFCC2" w14:textId="77777777" w:rsidR="00967DC5" w:rsidRDefault="00967DC5" w:rsidP="00B14246">
      <w:pPr>
        <w:spacing w:after="0" w:line="240" w:lineRule="auto"/>
      </w:pPr>
      <w:r>
        <w:separator/>
      </w:r>
    </w:p>
  </w:footnote>
  <w:footnote w:type="continuationSeparator" w:id="0">
    <w:p w14:paraId="5781EA53" w14:textId="77777777" w:rsidR="00967DC5" w:rsidRDefault="00967DC5" w:rsidP="00B14246">
      <w:pPr>
        <w:spacing w:after="0" w:line="240" w:lineRule="auto"/>
      </w:pPr>
      <w:r>
        <w:continuationSeparator/>
      </w:r>
    </w:p>
  </w:footnote>
  <w:footnote w:id="1">
    <w:p w14:paraId="28441C6C" w14:textId="3F69A76A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</w:t>
      </w:r>
      <w:r w:rsidR="00B229DB">
        <w:t>R</w:t>
      </w:r>
      <w:r>
        <w:t xml:space="preserve">ealizácie projektu sa rozumie 50 percent </w:t>
      </w:r>
      <w:r w:rsidR="00B229DB">
        <w:t>O</w:t>
      </w:r>
      <w:r>
        <w:t xml:space="preserve">bdobia realizácie </w:t>
      </w:r>
      <w:r w:rsidR="00B229DB">
        <w:t>P</w:t>
      </w:r>
      <w:r w:rsidRPr="00F24382">
        <w:t>rojektu v zmysle harm</w:t>
      </w:r>
      <w:r>
        <w:t xml:space="preserve">onogramu </w:t>
      </w:r>
      <w:r w:rsidR="00B229DB">
        <w:t>P</w:t>
      </w:r>
      <w:r w:rsidRPr="00F24382">
        <w:t>rojektu vyplývajúceho z Prílohy č. 2 Opis projektu</w:t>
      </w:r>
      <w:r>
        <w:t xml:space="preserve"> </w:t>
      </w:r>
      <w:r w:rsidR="00B229DB">
        <w:t xml:space="preserve">Zmluvy o PPM </w:t>
      </w:r>
      <w:r>
        <w:t>(vrátane akceptovaných zmien podľa článku 10 VZP Zmluvy o PPM).</w:t>
      </w:r>
    </w:p>
  </w:footnote>
  <w:footnote w:id="2">
    <w:p w14:paraId="58032497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  <w:footnote w:id="3">
    <w:p w14:paraId="0B9F8808" w14:textId="16E3BA8C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(vrátane akceptovaných zmien podľa článku 10 VZP Zmluvy o PPM).</w:t>
      </w:r>
    </w:p>
  </w:footnote>
  <w:footnote w:id="4">
    <w:p w14:paraId="02323FDA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  <w:footnote w:id="5">
    <w:p w14:paraId="14214CF7" w14:textId="6765D0E1" w:rsidR="00183C91" w:rsidRDefault="00183C91" w:rsidP="00183C91">
      <w:pPr>
        <w:pStyle w:val="Textpoznmkypodiarou"/>
        <w:ind w:left="142" w:hanging="142"/>
        <w:jc w:val="both"/>
      </w:pPr>
      <w:ins w:id="1" w:author="Autor">
        <w:r>
          <w:rPr>
            <w:rStyle w:val="Odkaznapoznmkupodiarou"/>
          </w:rPr>
          <w:footnoteRef/>
        </w:r>
        <w:r>
          <w:t xml:space="preserve"> </w:t>
        </w:r>
        <w:r>
          <w:t xml:space="preserve">V prípade </w:t>
        </w:r>
        <w:r w:rsidRPr="00183C91">
          <w:t>výziev s kódom 09I04-03-V03,  09I04-03-V04 a 09I05-03-V03</w:t>
        </w:r>
        <w:r>
          <w:t xml:space="preserve"> nebude v zmysle ustanovení </w:t>
        </w:r>
        <w:r w:rsidRPr="00183C91">
          <w:rPr>
            <w:i/>
          </w:rPr>
          <w:t>Metodického usmernenia VAIA k priebežnému a k záverečnému hodnoteniu projektov Komponentu 9 POO</w:t>
        </w:r>
        <w:r>
          <w:t xml:space="preserve"> </w:t>
        </w:r>
        <w:r w:rsidR="00D4736B">
          <w:t>V</w:t>
        </w:r>
        <w:r>
          <w:t>ykonávateľ priebežné hodnotenie projektov realizovať.</w:t>
        </w:r>
      </w:ins>
    </w:p>
  </w:footnote>
  <w:footnote w:id="6">
    <w:p w14:paraId="10F2E2A6" w14:textId="1AEE1BCD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Polovicou </w:t>
      </w:r>
      <w:r w:rsidR="006B0EF5">
        <w:t>Obdobia</w:t>
      </w:r>
      <w:r>
        <w:t xml:space="preserve"> realizácie projektu sa rozumie 50 percent </w:t>
      </w:r>
      <w:r w:rsidR="008C47C6">
        <w:t>O</w:t>
      </w:r>
      <w:r>
        <w:t>bdobia realizácie p</w:t>
      </w:r>
      <w:r w:rsidRPr="00F24382">
        <w:t>rojektu v zmysle harm</w:t>
      </w:r>
      <w:r>
        <w:t xml:space="preserve">onogramu </w:t>
      </w:r>
      <w:r w:rsidR="008C47C6">
        <w:t>P</w:t>
      </w:r>
      <w:r w:rsidRPr="00F24382">
        <w:t xml:space="preserve">rojektu vyplývajúceho z Prílohy č. 2 </w:t>
      </w:r>
      <w:r w:rsidR="00AB5E26">
        <w:t xml:space="preserve">Zmluvy o PPPM - </w:t>
      </w:r>
      <w:r w:rsidRPr="00F24382">
        <w:t>Opis projektu</w:t>
      </w:r>
      <w:r>
        <w:t xml:space="preserve"> (vrátane akceptovaných zmien podľa článku 10 VZP Zmluvy o PPM).</w:t>
      </w:r>
    </w:p>
  </w:footnote>
  <w:footnote w:id="7">
    <w:p w14:paraId="50EDB413" w14:textId="77777777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47BE2" w14:textId="77777777" w:rsidR="00287473" w:rsidRDefault="0028747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2BFB33F2" w:rsidR="00311447" w:rsidRDefault="00A924C6" w:rsidP="00311447">
    <w:pPr>
      <w:pStyle w:val="Hlavika"/>
      <w:jc w:val="right"/>
    </w:pPr>
    <w:r>
      <w:t>Príloha č. 1</w:t>
    </w:r>
    <w:r w:rsidR="001500F3">
      <w:t>0</w:t>
    </w:r>
    <w:r w:rsidR="00933C3A">
      <w:t>b</w:t>
    </w:r>
  </w:p>
  <w:p w14:paraId="694CE801" w14:textId="466D4CB3" w:rsidR="00311447" w:rsidRDefault="00311447">
    <w:pPr>
      <w:pStyle w:val="Hlavika"/>
    </w:pPr>
  </w:p>
  <w:p w14:paraId="6A243CCD" w14:textId="02FBF49C" w:rsidR="00311447" w:rsidRDefault="00933C3A">
    <w:pPr>
      <w:pStyle w:val="Hlavika"/>
    </w:pPr>
    <w:r>
      <w:rPr>
        <w:noProof/>
        <w:lang w:eastAsia="sk-SK"/>
      </w:rPr>
      <w:drawing>
        <wp:inline distT="0" distB="0" distL="0" distR="0" wp14:anchorId="7DACBC0D" wp14:editId="66B72FB6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70A9"/>
    <w:multiLevelType w:val="multilevel"/>
    <w:tmpl w:val="9CFABCF6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1" w15:restartNumberingAfterBreak="0">
    <w:nsid w:val="235D7043"/>
    <w:multiLevelType w:val="hybridMultilevel"/>
    <w:tmpl w:val="1EA64C36"/>
    <w:lvl w:ilvl="0" w:tplc="4B80C2DC">
      <w:start w:val="1"/>
      <w:numFmt w:val="lowerRoman"/>
      <w:lvlText w:val="%1)"/>
      <w:lvlJc w:val="left"/>
      <w:pPr>
        <w:ind w:left="129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386C3678"/>
    <w:multiLevelType w:val="hybridMultilevel"/>
    <w:tmpl w:val="A6767EF6"/>
    <w:lvl w:ilvl="0" w:tplc="139236D2">
      <w:start w:val="1"/>
      <w:numFmt w:val="lowerLetter"/>
      <w:lvlText w:val="%1)"/>
      <w:lvlJc w:val="left"/>
      <w:pPr>
        <w:ind w:left="13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6" w:hanging="360"/>
      </w:pPr>
    </w:lvl>
    <w:lvl w:ilvl="2" w:tplc="041B001B" w:tentative="1">
      <w:start w:val="1"/>
      <w:numFmt w:val="lowerRoman"/>
      <w:lvlText w:val="%3."/>
      <w:lvlJc w:val="right"/>
      <w:pPr>
        <w:ind w:left="2796" w:hanging="180"/>
      </w:pPr>
    </w:lvl>
    <w:lvl w:ilvl="3" w:tplc="041B000F" w:tentative="1">
      <w:start w:val="1"/>
      <w:numFmt w:val="decimal"/>
      <w:lvlText w:val="%4."/>
      <w:lvlJc w:val="left"/>
      <w:pPr>
        <w:ind w:left="3516" w:hanging="360"/>
      </w:pPr>
    </w:lvl>
    <w:lvl w:ilvl="4" w:tplc="041B0019" w:tentative="1">
      <w:start w:val="1"/>
      <w:numFmt w:val="lowerLetter"/>
      <w:lvlText w:val="%5."/>
      <w:lvlJc w:val="left"/>
      <w:pPr>
        <w:ind w:left="4236" w:hanging="360"/>
      </w:pPr>
    </w:lvl>
    <w:lvl w:ilvl="5" w:tplc="041B001B" w:tentative="1">
      <w:start w:val="1"/>
      <w:numFmt w:val="lowerRoman"/>
      <w:lvlText w:val="%6."/>
      <w:lvlJc w:val="right"/>
      <w:pPr>
        <w:ind w:left="4956" w:hanging="180"/>
      </w:pPr>
    </w:lvl>
    <w:lvl w:ilvl="6" w:tplc="041B000F" w:tentative="1">
      <w:start w:val="1"/>
      <w:numFmt w:val="decimal"/>
      <w:lvlText w:val="%7."/>
      <w:lvlJc w:val="left"/>
      <w:pPr>
        <w:ind w:left="5676" w:hanging="360"/>
      </w:pPr>
    </w:lvl>
    <w:lvl w:ilvl="7" w:tplc="041B0019" w:tentative="1">
      <w:start w:val="1"/>
      <w:numFmt w:val="lowerLetter"/>
      <w:lvlText w:val="%8."/>
      <w:lvlJc w:val="left"/>
      <w:pPr>
        <w:ind w:left="6396" w:hanging="360"/>
      </w:pPr>
    </w:lvl>
    <w:lvl w:ilvl="8" w:tplc="041B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8D0433D"/>
    <w:multiLevelType w:val="hybridMultilevel"/>
    <w:tmpl w:val="6AC692D8"/>
    <w:lvl w:ilvl="0" w:tplc="E49A8D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05E42"/>
    <w:multiLevelType w:val="hybridMultilevel"/>
    <w:tmpl w:val="8BC8FFDA"/>
    <w:lvl w:ilvl="0" w:tplc="ED744032">
      <w:start w:val="1"/>
      <w:numFmt w:val="lowerLetter"/>
      <w:lvlText w:val="%1)"/>
      <w:lvlJc w:val="left"/>
      <w:pPr>
        <w:ind w:left="996" w:hanging="432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59C82080"/>
    <w:multiLevelType w:val="hybridMultilevel"/>
    <w:tmpl w:val="F00A2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B7392"/>
    <w:multiLevelType w:val="hybridMultilevel"/>
    <w:tmpl w:val="1EB42BD6"/>
    <w:lvl w:ilvl="0" w:tplc="9BAED0EA">
      <w:start w:val="1"/>
      <w:numFmt w:val="lowerLetter"/>
      <w:lvlText w:val="%1)"/>
      <w:lvlJc w:val="left"/>
      <w:pPr>
        <w:ind w:left="17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6" w:hanging="360"/>
      </w:pPr>
    </w:lvl>
    <w:lvl w:ilvl="2" w:tplc="041B001B" w:tentative="1">
      <w:start w:val="1"/>
      <w:numFmt w:val="lowerRoman"/>
      <w:lvlText w:val="%3."/>
      <w:lvlJc w:val="right"/>
      <w:pPr>
        <w:ind w:left="3156" w:hanging="180"/>
      </w:pPr>
    </w:lvl>
    <w:lvl w:ilvl="3" w:tplc="041B000F" w:tentative="1">
      <w:start w:val="1"/>
      <w:numFmt w:val="decimal"/>
      <w:lvlText w:val="%4."/>
      <w:lvlJc w:val="left"/>
      <w:pPr>
        <w:ind w:left="3876" w:hanging="360"/>
      </w:pPr>
    </w:lvl>
    <w:lvl w:ilvl="4" w:tplc="041B0019" w:tentative="1">
      <w:start w:val="1"/>
      <w:numFmt w:val="lowerLetter"/>
      <w:lvlText w:val="%5."/>
      <w:lvlJc w:val="left"/>
      <w:pPr>
        <w:ind w:left="4596" w:hanging="360"/>
      </w:pPr>
    </w:lvl>
    <w:lvl w:ilvl="5" w:tplc="041B001B" w:tentative="1">
      <w:start w:val="1"/>
      <w:numFmt w:val="lowerRoman"/>
      <w:lvlText w:val="%6."/>
      <w:lvlJc w:val="right"/>
      <w:pPr>
        <w:ind w:left="5316" w:hanging="180"/>
      </w:pPr>
    </w:lvl>
    <w:lvl w:ilvl="6" w:tplc="041B000F" w:tentative="1">
      <w:start w:val="1"/>
      <w:numFmt w:val="decimal"/>
      <w:lvlText w:val="%7."/>
      <w:lvlJc w:val="left"/>
      <w:pPr>
        <w:ind w:left="6036" w:hanging="360"/>
      </w:pPr>
    </w:lvl>
    <w:lvl w:ilvl="7" w:tplc="041B0019" w:tentative="1">
      <w:start w:val="1"/>
      <w:numFmt w:val="lowerLetter"/>
      <w:lvlText w:val="%8."/>
      <w:lvlJc w:val="left"/>
      <w:pPr>
        <w:ind w:left="6756" w:hanging="360"/>
      </w:pPr>
    </w:lvl>
    <w:lvl w:ilvl="8" w:tplc="041B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7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215CE"/>
    <w:rsid w:val="00041913"/>
    <w:rsid w:val="00060817"/>
    <w:rsid w:val="000963DC"/>
    <w:rsid w:val="000A1653"/>
    <w:rsid w:val="000B611A"/>
    <w:rsid w:val="000C7620"/>
    <w:rsid w:val="00102616"/>
    <w:rsid w:val="001224F9"/>
    <w:rsid w:val="0014662D"/>
    <w:rsid w:val="00147A15"/>
    <w:rsid w:val="001500F3"/>
    <w:rsid w:val="00183C91"/>
    <w:rsid w:val="001A4C87"/>
    <w:rsid w:val="001B1F95"/>
    <w:rsid w:val="001D3BAD"/>
    <w:rsid w:val="001D5FCA"/>
    <w:rsid w:val="00205E77"/>
    <w:rsid w:val="002114D4"/>
    <w:rsid w:val="00231532"/>
    <w:rsid w:val="00273B58"/>
    <w:rsid w:val="00287473"/>
    <w:rsid w:val="002939A0"/>
    <w:rsid w:val="002A3C77"/>
    <w:rsid w:val="002A5387"/>
    <w:rsid w:val="00311447"/>
    <w:rsid w:val="00314E01"/>
    <w:rsid w:val="003266A6"/>
    <w:rsid w:val="00356F8B"/>
    <w:rsid w:val="00371A53"/>
    <w:rsid w:val="003C0B25"/>
    <w:rsid w:val="003D0FEC"/>
    <w:rsid w:val="003E0025"/>
    <w:rsid w:val="003E702F"/>
    <w:rsid w:val="00413531"/>
    <w:rsid w:val="00422A91"/>
    <w:rsid w:val="00425029"/>
    <w:rsid w:val="004C39CC"/>
    <w:rsid w:val="004D339C"/>
    <w:rsid w:val="00504F47"/>
    <w:rsid w:val="0050534B"/>
    <w:rsid w:val="0051106E"/>
    <w:rsid w:val="005618B5"/>
    <w:rsid w:val="00572203"/>
    <w:rsid w:val="005816F4"/>
    <w:rsid w:val="005A24C9"/>
    <w:rsid w:val="005A36AA"/>
    <w:rsid w:val="005A69FE"/>
    <w:rsid w:val="005D404D"/>
    <w:rsid w:val="005E0914"/>
    <w:rsid w:val="005F00E3"/>
    <w:rsid w:val="00632C8D"/>
    <w:rsid w:val="00634C35"/>
    <w:rsid w:val="00654139"/>
    <w:rsid w:val="006625D8"/>
    <w:rsid w:val="006953AD"/>
    <w:rsid w:val="006B0EF5"/>
    <w:rsid w:val="006C6FD0"/>
    <w:rsid w:val="006D13F5"/>
    <w:rsid w:val="00705C98"/>
    <w:rsid w:val="0071366D"/>
    <w:rsid w:val="00727F7B"/>
    <w:rsid w:val="007573E0"/>
    <w:rsid w:val="00762DE9"/>
    <w:rsid w:val="00767982"/>
    <w:rsid w:val="007809AE"/>
    <w:rsid w:val="00783A63"/>
    <w:rsid w:val="00787BED"/>
    <w:rsid w:val="007A103C"/>
    <w:rsid w:val="007B3E51"/>
    <w:rsid w:val="007B5502"/>
    <w:rsid w:val="007C5586"/>
    <w:rsid w:val="007E0886"/>
    <w:rsid w:val="007E0F3C"/>
    <w:rsid w:val="007F1DC1"/>
    <w:rsid w:val="00811D87"/>
    <w:rsid w:val="00897B4C"/>
    <w:rsid w:val="008B1E7E"/>
    <w:rsid w:val="008C47C6"/>
    <w:rsid w:val="008D655B"/>
    <w:rsid w:val="00915E38"/>
    <w:rsid w:val="00933C3A"/>
    <w:rsid w:val="0094030A"/>
    <w:rsid w:val="00944F69"/>
    <w:rsid w:val="009623AF"/>
    <w:rsid w:val="00967DC5"/>
    <w:rsid w:val="0098156A"/>
    <w:rsid w:val="009C6319"/>
    <w:rsid w:val="00A137DE"/>
    <w:rsid w:val="00A21780"/>
    <w:rsid w:val="00A27768"/>
    <w:rsid w:val="00A924C6"/>
    <w:rsid w:val="00AA31AF"/>
    <w:rsid w:val="00AB5E26"/>
    <w:rsid w:val="00AD1473"/>
    <w:rsid w:val="00AE6979"/>
    <w:rsid w:val="00B12D37"/>
    <w:rsid w:val="00B14246"/>
    <w:rsid w:val="00B229DB"/>
    <w:rsid w:val="00B32893"/>
    <w:rsid w:val="00B753BE"/>
    <w:rsid w:val="00BF326B"/>
    <w:rsid w:val="00C15529"/>
    <w:rsid w:val="00C21224"/>
    <w:rsid w:val="00C26EE8"/>
    <w:rsid w:val="00C646BF"/>
    <w:rsid w:val="00C7012C"/>
    <w:rsid w:val="00C77C5E"/>
    <w:rsid w:val="00C8077E"/>
    <w:rsid w:val="00C8773A"/>
    <w:rsid w:val="00C965EB"/>
    <w:rsid w:val="00C96901"/>
    <w:rsid w:val="00CA6ADA"/>
    <w:rsid w:val="00CA7BD1"/>
    <w:rsid w:val="00CB0604"/>
    <w:rsid w:val="00CD3A55"/>
    <w:rsid w:val="00D22F58"/>
    <w:rsid w:val="00D4736B"/>
    <w:rsid w:val="00D6326C"/>
    <w:rsid w:val="00D754B9"/>
    <w:rsid w:val="00D9246A"/>
    <w:rsid w:val="00D9305C"/>
    <w:rsid w:val="00D96179"/>
    <w:rsid w:val="00DA49F7"/>
    <w:rsid w:val="00DB515D"/>
    <w:rsid w:val="00E021FA"/>
    <w:rsid w:val="00E20654"/>
    <w:rsid w:val="00E238F5"/>
    <w:rsid w:val="00E4160C"/>
    <w:rsid w:val="00E552F9"/>
    <w:rsid w:val="00E55AB6"/>
    <w:rsid w:val="00E759F5"/>
    <w:rsid w:val="00EA48C9"/>
    <w:rsid w:val="00EB30E2"/>
    <w:rsid w:val="00EB3EE8"/>
    <w:rsid w:val="00EB55A9"/>
    <w:rsid w:val="00EF699C"/>
    <w:rsid w:val="00F13C9D"/>
    <w:rsid w:val="00F2275F"/>
    <w:rsid w:val="00F33D8E"/>
    <w:rsid w:val="00F67DA5"/>
    <w:rsid w:val="00F8229B"/>
    <w:rsid w:val="00F87C33"/>
    <w:rsid w:val="00FA503C"/>
    <w:rsid w:val="00FB36B1"/>
    <w:rsid w:val="00FD32B7"/>
    <w:rsid w:val="00FD3BF8"/>
    <w:rsid w:val="00FE231A"/>
    <w:rsid w:val="00FE32E1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255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EA48C9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A48C9"/>
    <w:pPr>
      <w:keepNext/>
      <w:keepLines/>
      <w:numPr>
        <w:ilvl w:val="2"/>
        <w:numId w:val="2"/>
      </w:numPr>
      <w:spacing w:before="200"/>
      <w:outlineLvl w:val="2"/>
    </w:pPr>
    <w:rPr>
      <w:rFonts w:eastAsia="Cambria" w:cstheme="majorBidi"/>
      <w:bCs/>
      <w:color w:val="4472C4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48C9"/>
    <w:pPr>
      <w:keepNext/>
      <w:keepLines/>
      <w:numPr>
        <w:ilvl w:val="3"/>
        <w:numId w:val="2"/>
      </w:numPr>
      <w:spacing w:before="200"/>
      <w:outlineLvl w:val="3"/>
    </w:pPr>
    <w:rPr>
      <w:rFonts w:eastAsia="Cambria" w:cstheme="majorBidi"/>
      <w:bCs/>
      <w:iCs/>
      <w:color w:val="4472C4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EA48C9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48C9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A48C9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EA48C9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A48C9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qFormat/>
    <w:rsid w:val="00C80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80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80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0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077E"/>
    <w:rPr>
      <w:b/>
      <w:bCs/>
      <w:sz w:val="20"/>
      <w:szCs w:val="20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FE231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A48C9"/>
    <w:rPr>
      <w:rFonts w:eastAsiaTheme="majorEastAsia" w:cstheme="majorBidi"/>
      <w:b/>
      <w:bCs/>
      <w:color w:val="006EB6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EA48C9"/>
    <w:rPr>
      <w:rFonts w:eastAsia="Cambria" w:cstheme="majorBidi"/>
      <w:bCs/>
      <w:color w:val="4472C4" w:themeColor="accent1"/>
      <w:spacing w:val="1"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EA48C9"/>
    <w:rPr>
      <w:rFonts w:eastAsia="Cambria" w:cstheme="majorBidi"/>
      <w:bCs/>
      <w:iCs/>
      <w:color w:val="4472C4" w:themeColor="accent1"/>
      <w:u w:val="single"/>
    </w:rPr>
  </w:style>
  <w:style w:type="character" w:customStyle="1" w:styleId="Nadpis5Char">
    <w:name w:val="Nadpis 5 Char"/>
    <w:basedOn w:val="Predvolenpsmoodseku"/>
    <w:link w:val="Nadpis5"/>
    <w:uiPriority w:val="9"/>
    <w:rsid w:val="00EA48C9"/>
    <w:rPr>
      <w:rFonts w:eastAsiaTheme="majorEastAsia" w:cstheme="majorBidi"/>
      <w:color w:val="006EB6"/>
    </w:rPr>
  </w:style>
  <w:style w:type="character" w:customStyle="1" w:styleId="Nadpis6Char">
    <w:name w:val="Nadpis 6 Char"/>
    <w:basedOn w:val="Predvolenpsmoodseku"/>
    <w:link w:val="Nadpis6"/>
    <w:uiPriority w:val="9"/>
    <w:rsid w:val="00EA48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EA48C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prepojenie">
    <w:name w:val="Hyperlink"/>
    <w:basedOn w:val="Predvolenpsmoodseku"/>
    <w:uiPriority w:val="99"/>
    <w:unhideWhenUsed/>
    <w:rsid w:val="00EA48C9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Char4, Char4,Schriftart: 9 pt,Schriftart: 10 pt,Schriftart: 8 pt,Schriftart: 8 pt Char Char Char,Schriftart: 8 pt Char,Text poznámky pod èiarou 007,Stinking Styles2,o,Car"/>
    <w:basedOn w:val="Normlny"/>
    <w:link w:val="TextpoznmkypodiarouChar"/>
    <w:uiPriority w:val="99"/>
    <w:unhideWhenUsed/>
    <w:qFormat/>
    <w:rsid w:val="00EA48C9"/>
    <w:rPr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Char4 Char, Char4 Char,Schriftart: 9 pt Char,Schriftart: 10 pt Char,Schriftart: 8 pt Char1,Schriftart: 8 pt Char Char Char Char,Schriftart: 8 pt Char Char,o Char"/>
    <w:basedOn w:val="Predvolenpsmoodseku"/>
    <w:link w:val="Textpoznmkypodiarou"/>
    <w:uiPriority w:val="99"/>
    <w:qFormat/>
    <w:rsid w:val="00EA48C9"/>
    <w:rPr>
      <w:sz w:val="16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EA48C9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EA48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48C9"/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A48C9"/>
  </w:style>
  <w:style w:type="paragraph" w:customStyle="1" w:styleId="Char2">
    <w:name w:val="Char2"/>
    <w:basedOn w:val="Normlny"/>
    <w:link w:val="Odkaznapoznmkupodiarou"/>
    <w:uiPriority w:val="99"/>
    <w:rsid w:val="00EA48C9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069B9-2556-4EA0-A3CA-0B30A7DD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3077</Words>
  <Characters>17539</Characters>
  <Application>Microsoft Office Word</Application>
  <DocSecurity>0</DocSecurity>
  <Lines>146</Lines>
  <Paragraphs>41</Paragraphs>
  <ScaleCrop>false</ScaleCrop>
  <Company/>
  <LinksUpToDate>false</LinksUpToDate>
  <CharactersWithSpaces>20575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2025-11-14T08:22:00Z</dcterms:created>
  <dcterms:modified xsi:type="dcterms:W3CDTF">2025-11-14T08:36:00Z</dcterms:modified>
</cp:coreProperties>
</file>